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932" w:rsidRPr="003E7057" w:rsidRDefault="007B35AD" w:rsidP="00F415CF">
      <w:pPr>
        <w:spacing w:line="480" w:lineRule="auto"/>
        <w:outlineLvl w:val="0"/>
        <w:rPr>
          <w:rFonts w:ascii="Times New Roman" w:hAnsi="Times New Roman" w:cs="Times New Roman"/>
          <w:sz w:val="24"/>
          <w:szCs w:val="24"/>
        </w:rPr>
      </w:pPr>
      <w:r w:rsidRPr="003E7057">
        <w:rPr>
          <w:rFonts w:ascii="Times New Roman" w:hAnsi="Times New Roman" w:cs="Times New Roman"/>
          <w:sz w:val="24"/>
          <w:szCs w:val="24"/>
        </w:rPr>
        <w:t>Martin Roberts</w:t>
      </w:r>
    </w:p>
    <w:p w:rsidR="007B35AD" w:rsidRPr="003E7057" w:rsidRDefault="007B35AD" w:rsidP="00F415CF">
      <w:pPr>
        <w:spacing w:line="480" w:lineRule="auto"/>
        <w:rPr>
          <w:rFonts w:ascii="Times New Roman" w:hAnsi="Times New Roman" w:cs="Times New Roman"/>
          <w:sz w:val="24"/>
          <w:szCs w:val="24"/>
        </w:rPr>
      </w:pPr>
      <w:r w:rsidRPr="003E7057">
        <w:rPr>
          <w:rFonts w:ascii="Times New Roman" w:hAnsi="Times New Roman" w:cs="Times New Roman"/>
          <w:sz w:val="24"/>
          <w:szCs w:val="24"/>
        </w:rPr>
        <w:t>AP Language and Composition</w:t>
      </w:r>
    </w:p>
    <w:p w:rsidR="007B35AD" w:rsidRPr="003E7057" w:rsidRDefault="007E7A66" w:rsidP="00F415CF">
      <w:pPr>
        <w:spacing w:line="480" w:lineRule="auto"/>
        <w:rPr>
          <w:rFonts w:ascii="Times New Roman" w:hAnsi="Times New Roman" w:cs="Times New Roman"/>
          <w:sz w:val="24"/>
          <w:szCs w:val="24"/>
        </w:rPr>
      </w:pPr>
      <w:r>
        <w:rPr>
          <w:rFonts w:ascii="Times New Roman" w:hAnsi="Times New Roman" w:cs="Times New Roman"/>
          <w:sz w:val="24"/>
          <w:szCs w:val="24"/>
        </w:rPr>
        <w:t>22</w:t>
      </w:r>
      <w:r w:rsidR="007B35AD" w:rsidRPr="003E7057">
        <w:rPr>
          <w:rFonts w:ascii="Times New Roman" w:hAnsi="Times New Roman" w:cs="Times New Roman"/>
          <w:sz w:val="24"/>
          <w:szCs w:val="24"/>
        </w:rPr>
        <w:t xml:space="preserve"> April 2009</w:t>
      </w:r>
    </w:p>
    <w:p w:rsidR="00155A95" w:rsidRPr="003E7057" w:rsidRDefault="007B35AD" w:rsidP="00F415CF">
      <w:pPr>
        <w:spacing w:line="480" w:lineRule="auto"/>
        <w:jc w:val="center"/>
        <w:outlineLvl w:val="0"/>
        <w:rPr>
          <w:rFonts w:ascii="Times New Roman" w:hAnsi="Times New Roman" w:cs="Times New Roman"/>
          <w:sz w:val="24"/>
          <w:szCs w:val="24"/>
        </w:rPr>
      </w:pPr>
      <w:commentRangeStart w:id="0"/>
      <w:r w:rsidRPr="003E7057">
        <w:rPr>
          <w:rFonts w:ascii="Times New Roman" w:hAnsi="Times New Roman" w:cs="Times New Roman"/>
          <w:sz w:val="24"/>
          <w:szCs w:val="24"/>
        </w:rPr>
        <w:t>Women are Better Cooks</w:t>
      </w:r>
      <w:commentRangeEnd w:id="0"/>
      <w:r w:rsidR="00BB3A09">
        <w:rPr>
          <w:rStyle w:val="CommentReference"/>
        </w:rPr>
        <w:commentReference w:id="0"/>
      </w:r>
    </w:p>
    <w:p w:rsidR="00F415CF" w:rsidRDefault="00155A95" w:rsidP="00F415CF">
      <w:pPr>
        <w:spacing w:line="480" w:lineRule="auto"/>
        <w:ind w:right="10"/>
        <w:rPr>
          <w:rFonts w:ascii="Times New Roman" w:hAnsi="Times New Roman" w:cs="Times New Roman"/>
          <w:sz w:val="24"/>
          <w:szCs w:val="24"/>
        </w:rPr>
      </w:pPr>
      <w:r w:rsidRPr="003E7057">
        <w:rPr>
          <w:rFonts w:ascii="Times New Roman" w:hAnsi="Times New Roman" w:cs="Times New Roman"/>
          <w:sz w:val="24"/>
          <w:szCs w:val="24"/>
        </w:rPr>
        <w:tab/>
        <w:t>Each morning, I unwillingly arise from bed and proceed to get ready for the day ahead, as does the rest of my family.  Ironically, when my brother, my dad, and I get home after school and work, my mother is not the one who generally puts together our family dinners, unless it comes from a box requiring o</w:t>
      </w:r>
      <w:r w:rsidR="003742F7" w:rsidRPr="003E7057">
        <w:rPr>
          <w:rFonts w:ascii="Times New Roman" w:hAnsi="Times New Roman" w:cs="Times New Roman"/>
          <w:sz w:val="24"/>
          <w:szCs w:val="24"/>
        </w:rPr>
        <w:t xml:space="preserve">nly the microwave for cooking.  </w:t>
      </w:r>
      <w:r w:rsidR="009B033D" w:rsidRPr="003E7057">
        <w:rPr>
          <w:rFonts w:ascii="Times New Roman" w:hAnsi="Times New Roman" w:cs="Times New Roman"/>
          <w:sz w:val="24"/>
          <w:szCs w:val="24"/>
        </w:rPr>
        <w:t xml:space="preserve">My father decided to take over the </w:t>
      </w:r>
      <w:r w:rsidR="005A6612" w:rsidRPr="003E7057">
        <w:rPr>
          <w:rFonts w:ascii="Times New Roman" w:hAnsi="Times New Roman" w:cs="Times New Roman"/>
          <w:sz w:val="24"/>
          <w:szCs w:val="24"/>
        </w:rPr>
        <w:t>cuisine</w:t>
      </w:r>
      <w:r w:rsidR="009B033D" w:rsidRPr="003E7057">
        <w:rPr>
          <w:rFonts w:ascii="Times New Roman" w:hAnsi="Times New Roman" w:cs="Times New Roman"/>
          <w:sz w:val="24"/>
          <w:szCs w:val="24"/>
        </w:rPr>
        <w:t xml:space="preserve"> in our family when one particular </w:t>
      </w:r>
      <w:r w:rsidR="00F338B7" w:rsidRPr="003E7057">
        <w:rPr>
          <w:rFonts w:ascii="Times New Roman" w:hAnsi="Times New Roman" w:cs="Times New Roman"/>
          <w:sz w:val="24"/>
          <w:szCs w:val="24"/>
        </w:rPr>
        <w:t xml:space="preserve">food preparation </w:t>
      </w:r>
      <w:r w:rsidR="009B033D" w:rsidRPr="003E7057">
        <w:rPr>
          <w:rFonts w:ascii="Times New Roman" w:hAnsi="Times New Roman" w:cs="Times New Roman"/>
          <w:sz w:val="24"/>
          <w:szCs w:val="24"/>
        </w:rPr>
        <w:t>incident</w:t>
      </w:r>
      <w:r w:rsidR="005A6612" w:rsidRPr="003E7057">
        <w:rPr>
          <w:rFonts w:ascii="Times New Roman" w:hAnsi="Times New Roman" w:cs="Times New Roman"/>
          <w:sz w:val="24"/>
          <w:szCs w:val="24"/>
        </w:rPr>
        <w:t>,</w:t>
      </w:r>
      <w:r w:rsidR="009B033D" w:rsidRPr="003E7057">
        <w:rPr>
          <w:rFonts w:ascii="Times New Roman" w:hAnsi="Times New Roman" w:cs="Times New Roman"/>
          <w:sz w:val="24"/>
          <w:szCs w:val="24"/>
        </w:rPr>
        <w:t xml:space="preserve"> </w:t>
      </w:r>
      <w:r w:rsidR="005A6612" w:rsidRPr="003E7057">
        <w:rPr>
          <w:rFonts w:ascii="Times New Roman" w:hAnsi="Times New Roman" w:cs="Times New Roman"/>
          <w:sz w:val="24"/>
          <w:szCs w:val="24"/>
        </w:rPr>
        <w:t xml:space="preserve">which </w:t>
      </w:r>
      <w:r w:rsidR="009B033D" w:rsidRPr="003E7057">
        <w:rPr>
          <w:rFonts w:ascii="Times New Roman" w:hAnsi="Times New Roman" w:cs="Times New Roman"/>
          <w:sz w:val="24"/>
          <w:szCs w:val="24"/>
        </w:rPr>
        <w:t>includ</w:t>
      </w:r>
      <w:r w:rsidR="005A6612" w:rsidRPr="003E7057">
        <w:rPr>
          <w:rFonts w:ascii="Times New Roman" w:hAnsi="Times New Roman" w:cs="Times New Roman"/>
          <w:sz w:val="24"/>
          <w:szCs w:val="24"/>
        </w:rPr>
        <w:t>ed</w:t>
      </w:r>
      <w:r w:rsidR="009B033D" w:rsidRPr="003E7057">
        <w:rPr>
          <w:rFonts w:ascii="Times New Roman" w:hAnsi="Times New Roman" w:cs="Times New Roman"/>
          <w:sz w:val="24"/>
          <w:szCs w:val="24"/>
        </w:rPr>
        <w:t xml:space="preserve"> an awful </w:t>
      </w:r>
      <w:r w:rsidR="005A6612" w:rsidRPr="003E7057">
        <w:rPr>
          <w:rFonts w:ascii="Times New Roman" w:hAnsi="Times New Roman" w:cs="Times New Roman"/>
          <w:sz w:val="24"/>
          <w:szCs w:val="24"/>
        </w:rPr>
        <w:t xml:space="preserve">burning odor, plenty of smoke, and a chicken flying across the kitchen, </w:t>
      </w:r>
      <w:r w:rsidR="00F338B7" w:rsidRPr="003E7057">
        <w:rPr>
          <w:rFonts w:ascii="Times New Roman" w:hAnsi="Times New Roman" w:cs="Times New Roman"/>
          <w:sz w:val="24"/>
          <w:szCs w:val="24"/>
        </w:rPr>
        <w:t>resulted in</w:t>
      </w:r>
      <w:r w:rsidR="00964BD3" w:rsidRPr="003E7057">
        <w:rPr>
          <w:rFonts w:ascii="Times New Roman" w:hAnsi="Times New Roman" w:cs="Times New Roman"/>
          <w:sz w:val="24"/>
          <w:szCs w:val="24"/>
        </w:rPr>
        <w:t xml:space="preserve"> yet another “wonderful” home cooked meal from mom</w:t>
      </w:r>
      <w:r w:rsidR="005A6612" w:rsidRPr="003E7057">
        <w:rPr>
          <w:rFonts w:ascii="Times New Roman" w:hAnsi="Times New Roman" w:cs="Times New Roman"/>
          <w:sz w:val="24"/>
          <w:szCs w:val="24"/>
        </w:rPr>
        <w:t xml:space="preserve">.  </w:t>
      </w:r>
      <w:r w:rsidR="009B033D" w:rsidRPr="003E7057">
        <w:rPr>
          <w:rFonts w:ascii="Times New Roman" w:hAnsi="Times New Roman" w:cs="Times New Roman"/>
          <w:sz w:val="24"/>
          <w:szCs w:val="24"/>
        </w:rPr>
        <w:t>My</w:t>
      </w:r>
      <w:r w:rsidR="003742F7" w:rsidRPr="003E7057">
        <w:rPr>
          <w:rFonts w:ascii="Times New Roman" w:hAnsi="Times New Roman" w:cs="Times New Roman"/>
          <w:sz w:val="24"/>
          <w:szCs w:val="24"/>
        </w:rPr>
        <w:t xml:space="preserve"> dad </w:t>
      </w:r>
      <w:r w:rsidR="00DF6A30" w:rsidRPr="003E7057">
        <w:rPr>
          <w:rFonts w:ascii="Times New Roman" w:hAnsi="Times New Roman" w:cs="Times New Roman"/>
          <w:sz w:val="24"/>
          <w:szCs w:val="24"/>
        </w:rPr>
        <w:t xml:space="preserve">now </w:t>
      </w:r>
      <w:r w:rsidR="003742F7" w:rsidRPr="003E7057">
        <w:rPr>
          <w:rFonts w:ascii="Times New Roman" w:hAnsi="Times New Roman" w:cs="Times New Roman"/>
          <w:sz w:val="24"/>
          <w:szCs w:val="24"/>
        </w:rPr>
        <w:t>takes pleasure in preparing meals for the family, and he even is pondering the idea of becom</w:t>
      </w:r>
      <w:r w:rsidR="009B033D" w:rsidRPr="003E7057">
        <w:rPr>
          <w:rFonts w:ascii="Times New Roman" w:hAnsi="Times New Roman" w:cs="Times New Roman"/>
          <w:sz w:val="24"/>
          <w:szCs w:val="24"/>
        </w:rPr>
        <w:t xml:space="preserve">ing a chef in his later years.  </w:t>
      </w:r>
      <w:r w:rsidR="00DF6A30" w:rsidRPr="003E7057">
        <w:rPr>
          <w:rFonts w:ascii="Times New Roman" w:hAnsi="Times New Roman" w:cs="Times New Roman"/>
          <w:sz w:val="24"/>
          <w:szCs w:val="24"/>
        </w:rPr>
        <w:t>Furthermore, t</w:t>
      </w:r>
      <w:r w:rsidR="003742F7" w:rsidRPr="003E7057">
        <w:rPr>
          <w:rFonts w:ascii="Times New Roman" w:hAnsi="Times New Roman" w:cs="Times New Roman"/>
          <w:sz w:val="24"/>
          <w:szCs w:val="24"/>
        </w:rPr>
        <w:t>his concept</w:t>
      </w:r>
      <w:r w:rsidR="00DF6A30" w:rsidRPr="003E7057">
        <w:rPr>
          <w:rFonts w:ascii="Times New Roman" w:hAnsi="Times New Roman" w:cs="Times New Roman"/>
          <w:sz w:val="24"/>
          <w:szCs w:val="24"/>
        </w:rPr>
        <w:t xml:space="preserve"> of terrible cooking </w:t>
      </w:r>
      <w:r w:rsidR="003742F7" w:rsidRPr="003E7057">
        <w:rPr>
          <w:rFonts w:ascii="Times New Roman" w:hAnsi="Times New Roman" w:cs="Times New Roman"/>
          <w:sz w:val="24"/>
          <w:szCs w:val="24"/>
        </w:rPr>
        <w:t>carries over into</w:t>
      </w:r>
      <w:r w:rsidR="00DF6A30" w:rsidRPr="003E7057">
        <w:rPr>
          <w:rFonts w:ascii="Times New Roman" w:hAnsi="Times New Roman" w:cs="Times New Roman"/>
          <w:sz w:val="24"/>
          <w:szCs w:val="24"/>
        </w:rPr>
        <w:t xml:space="preserve"> the holidays during family gatherings</w:t>
      </w:r>
      <w:r w:rsidR="003742F7" w:rsidRPr="003E7057">
        <w:rPr>
          <w:rFonts w:ascii="Times New Roman" w:hAnsi="Times New Roman" w:cs="Times New Roman"/>
          <w:sz w:val="24"/>
          <w:szCs w:val="24"/>
        </w:rPr>
        <w:t>; instead of cooking, my mother is more often than not the dishwasher</w:t>
      </w:r>
      <w:r w:rsidR="00DF6A30" w:rsidRPr="003E7057">
        <w:rPr>
          <w:rFonts w:ascii="Times New Roman" w:hAnsi="Times New Roman" w:cs="Times New Roman"/>
          <w:sz w:val="24"/>
          <w:szCs w:val="24"/>
        </w:rPr>
        <w:t>, and life is better this way</w:t>
      </w:r>
      <w:r w:rsidR="003742F7" w:rsidRPr="003E7057">
        <w:rPr>
          <w:rFonts w:ascii="Times New Roman" w:hAnsi="Times New Roman" w:cs="Times New Roman"/>
          <w:sz w:val="24"/>
          <w:szCs w:val="24"/>
        </w:rPr>
        <w:t xml:space="preserve">.  </w:t>
      </w:r>
      <w:r w:rsidR="000E1659" w:rsidRPr="003E7057">
        <w:rPr>
          <w:rFonts w:ascii="Times New Roman" w:hAnsi="Times New Roman" w:cs="Times New Roman"/>
          <w:sz w:val="24"/>
          <w:szCs w:val="24"/>
        </w:rPr>
        <w:t xml:space="preserve">In my particular family, </w:t>
      </w:r>
      <w:r w:rsidR="00DF6A30" w:rsidRPr="003E7057">
        <w:rPr>
          <w:rFonts w:ascii="Times New Roman" w:hAnsi="Times New Roman" w:cs="Times New Roman"/>
          <w:sz w:val="24"/>
          <w:szCs w:val="24"/>
        </w:rPr>
        <w:t>the man happens to be the</w:t>
      </w:r>
      <w:r w:rsidR="003742F7" w:rsidRPr="003E7057">
        <w:rPr>
          <w:rFonts w:ascii="Times New Roman" w:hAnsi="Times New Roman" w:cs="Times New Roman"/>
          <w:sz w:val="24"/>
          <w:szCs w:val="24"/>
        </w:rPr>
        <w:t xml:space="preserve"> better and more successful cook than the woman.</w:t>
      </w:r>
      <w:r w:rsidR="00F415CF" w:rsidRPr="003E7057">
        <w:rPr>
          <w:rFonts w:ascii="Times New Roman" w:hAnsi="Times New Roman" w:cs="Times New Roman"/>
          <w:sz w:val="24"/>
          <w:szCs w:val="24"/>
        </w:rPr>
        <w:t xml:space="preserve">  In addition, I work at Land &amp; </w:t>
      </w:r>
      <w:ins w:id="1" w:author="Martin Roberts" w:date="2009-05-16T13:44:00Z">
        <w:r w:rsidR="00DA7E37">
          <w:rPr>
            <w:rFonts w:ascii="Times New Roman" w:hAnsi="Times New Roman" w:cs="Times New Roman"/>
            <w:sz w:val="24"/>
            <w:szCs w:val="24"/>
          </w:rPr>
          <w:t xml:space="preserve">Shore </w:t>
        </w:r>
      </w:ins>
      <w:commentRangeStart w:id="2"/>
      <w:r w:rsidR="00F415CF" w:rsidRPr="003E7057">
        <w:rPr>
          <w:rFonts w:ascii="Times New Roman" w:hAnsi="Times New Roman" w:cs="Times New Roman"/>
          <w:sz w:val="24"/>
          <w:szCs w:val="24"/>
        </w:rPr>
        <w:t>s</w:t>
      </w:r>
      <w:commentRangeEnd w:id="2"/>
      <w:r w:rsidR="00B95B10">
        <w:rPr>
          <w:rStyle w:val="CommentReference"/>
        </w:rPr>
        <w:commentReference w:id="2"/>
      </w:r>
      <w:r w:rsidR="00F415CF" w:rsidRPr="003E7057">
        <w:rPr>
          <w:rFonts w:ascii="Times New Roman" w:hAnsi="Times New Roman" w:cs="Times New Roman"/>
          <w:sz w:val="24"/>
          <w:szCs w:val="24"/>
        </w:rPr>
        <w:t>hore restaurant every Tuesday as a dishwasher.  The chef I work with is male, and the other chefs that work at this restaurant are male as well.</w:t>
      </w:r>
    </w:p>
    <w:p w:rsidR="00BC1C05" w:rsidRDefault="007155E6" w:rsidP="00BC1C05">
      <w:pPr>
        <w:spacing w:line="480" w:lineRule="auto"/>
        <w:ind w:firstLine="720"/>
        <w:rPr>
          <w:rFonts w:ascii="Times New Roman" w:hAnsi="Times New Roman" w:cs="Times New Roman"/>
          <w:sz w:val="24"/>
          <w:szCs w:val="24"/>
        </w:rPr>
      </w:pPr>
      <w:r>
        <w:rPr>
          <w:rFonts w:ascii="Times New Roman" w:hAnsi="Times New Roman" w:cs="Times New Roman"/>
          <w:sz w:val="24"/>
          <w:szCs w:val="24"/>
        </w:rPr>
        <w:t>According to the Economic and Social Development Department, “</w:t>
      </w:r>
      <w:r>
        <w:rPr>
          <w:rFonts w:ascii="Times New Roman" w:hAnsi="Times New Roman" w:cs="Times New Roman"/>
          <w:bCs/>
          <w:sz w:val="24"/>
          <w:szCs w:val="24"/>
        </w:rPr>
        <w:t>g</w:t>
      </w:r>
      <w:r w:rsidRPr="00BD277B">
        <w:rPr>
          <w:rFonts w:ascii="Times New Roman" w:hAnsi="Times New Roman" w:cs="Times New Roman"/>
          <w:bCs/>
          <w:sz w:val="24"/>
          <w:szCs w:val="24"/>
        </w:rPr>
        <w:t>ender roles</w:t>
      </w:r>
      <w:r w:rsidRPr="00BD277B">
        <w:rPr>
          <w:rFonts w:ascii="Times New Roman" w:hAnsi="Times New Roman" w:cs="Times New Roman"/>
          <w:b/>
          <w:bCs/>
          <w:sz w:val="24"/>
          <w:szCs w:val="24"/>
        </w:rPr>
        <w:t xml:space="preserve"> </w:t>
      </w:r>
      <w:r w:rsidRPr="00BD277B">
        <w:rPr>
          <w:rFonts w:ascii="Times New Roman" w:hAnsi="Times New Roman" w:cs="Times New Roman"/>
          <w:sz w:val="24"/>
          <w:szCs w:val="24"/>
        </w:rPr>
        <w:t>are the ‘social definition’ of women and men. They vary among different societies and cultures, classes, ages and during different periods in history. Gender-specific roles and responsibilities are often conditioned by household structure, access to resources, specific impacts of the global economy, and other locally relevant factors such as ecological conditions</w:t>
      </w:r>
      <w:r>
        <w:rPr>
          <w:rFonts w:ascii="Times New Roman" w:hAnsi="Times New Roman" w:cs="Times New Roman"/>
          <w:sz w:val="24"/>
          <w:szCs w:val="24"/>
        </w:rPr>
        <w:t xml:space="preserve">” (What is Gender?).  </w:t>
      </w:r>
      <w:r w:rsidR="00BC1C05">
        <w:rPr>
          <w:rFonts w:ascii="Times New Roman" w:hAnsi="Times New Roman" w:cs="Times New Roman"/>
          <w:sz w:val="24"/>
          <w:szCs w:val="24"/>
        </w:rPr>
        <w:t xml:space="preserve">Throughout the history of America, society as a whole has created stereotypes and gender roles that have a </w:t>
      </w:r>
      <w:r w:rsidR="00BC1C05">
        <w:rPr>
          <w:rFonts w:ascii="Times New Roman" w:hAnsi="Times New Roman" w:cs="Times New Roman"/>
          <w:sz w:val="24"/>
          <w:szCs w:val="24"/>
        </w:rPr>
        <w:lastRenderedPageBreak/>
        <w:t>huge impact on the people around the world.  One particular example of these ‘roles’ is that women have always been better cooks than men.  How was this established and is the myth true?</w:t>
      </w:r>
    </w:p>
    <w:p w:rsidR="00155A95" w:rsidRPr="003E7057" w:rsidRDefault="003228BA" w:rsidP="00BC1C05">
      <w:pPr>
        <w:spacing w:line="480" w:lineRule="auto"/>
        <w:ind w:firstLine="720"/>
        <w:rPr>
          <w:rFonts w:ascii="Times New Roman" w:hAnsi="Times New Roman" w:cs="Times New Roman"/>
          <w:sz w:val="24"/>
          <w:szCs w:val="24"/>
        </w:rPr>
      </w:pPr>
      <w:r w:rsidRPr="003E7057">
        <w:rPr>
          <w:rFonts w:ascii="Times New Roman" w:hAnsi="Times New Roman" w:cs="Times New Roman"/>
          <w:sz w:val="24"/>
          <w:szCs w:val="24"/>
        </w:rPr>
        <w:t xml:space="preserve">Women </w:t>
      </w:r>
      <w:r w:rsidR="000E1659" w:rsidRPr="003E7057">
        <w:rPr>
          <w:rFonts w:ascii="Times New Roman" w:hAnsi="Times New Roman" w:cs="Times New Roman"/>
          <w:sz w:val="24"/>
          <w:szCs w:val="24"/>
        </w:rPr>
        <w:t xml:space="preserve">placed </w:t>
      </w:r>
      <w:r w:rsidRPr="003E7057">
        <w:rPr>
          <w:rFonts w:ascii="Times New Roman" w:hAnsi="Times New Roman" w:cs="Times New Roman"/>
          <w:sz w:val="24"/>
          <w:szCs w:val="24"/>
        </w:rPr>
        <w:t xml:space="preserve">in the gender roll of </w:t>
      </w:r>
      <w:ins w:id="3" w:author="Martin Roberts" w:date="2009-05-16T13:35:00Z">
        <w:r w:rsidR="00177695">
          <w:rPr>
            <w:rFonts w:ascii="Times New Roman" w:hAnsi="Times New Roman" w:cs="Times New Roman"/>
            <w:sz w:val="24"/>
            <w:szCs w:val="24"/>
          </w:rPr>
          <w:t xml:space="preserve">“cleaning ladies” </w:t>
        </w:r>
      </w:ins>
      <w:commentRangeStart w:id="4"/>
      <w:r w:rsidRPr="003E7057">
        <w:rPr>
          <w:rFonts w:ascii="Times New Roman" w:hAnsi="Times New Roman" w:cs="Times New Roman"/>
          <w:sz w:val="24"/>
          <w:szCs w:val="24"/>
        </w:rPr>
        <w:t xml:space="preserve">housekeeping and cleaning </w:t>
      </w:r>
      <w:commentRangeEnd w:id="4"/>
      <w:r w:rsidR="00B95B10">
        <w:rPr>
          <w:rStyle w:val="CommentReference"/>
        </w:rPr>
        <w:commentReference w:id="4"/>
      </w:r>
      <w:r w:rsidRPr="003E7057">
        <w:rPr>
          <w:rFonts w:ascii="Times New Roman" w:hAnsi="Times New Roman" w:cs="Times New Roman"/>
          <w:sz w:val="24"/>
          <w:szCs w:val="24"/>
        </w:rPr>
        <w:t xml:space="preserve">has drastically changed in today’s world, but this was not the case throughout the early years of the American society.  </w:t>
      </w:r>
      <w:r w:rsidR="00B978FF" w:rsidRPr="003E7057">
        <w:rPr>
          <w:rFonts w:ascii="Times New Roman" w:hAnsi="Times New Roman" w:cs="Times New Roman"/>
          <w:sz w:val="24"/>
          <w:szCs w:val="24"/>
        </w:rPr>
        <w:t xml:space="preserve">The role of women throughout the early </w:t>
      </w:r>
      <w:ins w:id="5" w:author="Martin Roberts" w:date="2009-05-16T13:35:00Z">
        <w:r w:rsidR="00177695">
          <w:rPr>
            <w:rFonts w:ascii="Times New Roman" w:hAnsi="Times New Roman" w:cs="Times New Roman"/>
            <w:sz w:val="24"/>
            <w:szCs w:val="24"/>
          </w:rPr>
          <w:t xml:space="preserve">nineteenth </w:t>
        </w:r>
      </w:ins>
      <w:commentRangeStart w:id="6"/>
      <w:r w:rsidR="00B978FF" w:rsidRPr="003E7057">
        <w:rPr>
          <w:rFonts w:ascii="Times New Roman" w:hAnsi="Times New Roman" w:cs="Times New Roman"/>
          <w:sz w:val="24"/>
          <w:szCs w:val="24"/>
        </w:rPr>
        <w:t>19</w:t>
      </w:r>
      <w:r w:rsidR="00B978FF" w:rsidRPr="003E7057">
        <w:rPr>
          <w:rFonts w:ascii="Times New Roman" w:hAnsi="Times New Roman" w:cs="Times New Roman"/>
          <w:sz w:val="24"/>
          <w:szCs w:val="24"/>
          <w:vertAlign w:val="superscript"/>
        </w:rPr>
        <w:t>th</w:t>
      </w:r>
      <w:commentRangeEnd w:id="6"/>
      <w:r w:rsidR="00B95B10">
        <w:rPr>
          <w:rStyle w:val="CommentReference"/>
        </w:rPr>
        <w:commentReference w:id="6"/>
      </w:r>
      <w:r w:rsidR="00B978FF" w:rsidRPr="003E7057">
        <w:rPr>
          <w:rFonts w:ascii="Times New Roman" w:hAnsi="Times New Roman" w:cs="Times New Roman"/>
          <w:sz w:val="24"/>
          <w:szCs w:val="24"/>
        </w:rPr>
        <w:t xml:space="preserve"> century included getting married, having children, cleaning the home, and cooking meals for their husbands</w:t>
      </w:r>
      <w:r w:rsidR="00661A4A"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D, Linda</w:t>
      </w:r>
      <w:r w:rsidR="00661A4A" w:rsidRPr="003E7057">
        <w:rPr>
          <w:rFonts w:ascii="Times New Roman" w:hAnsi="Times New Roman" w:cs="Times New Roman"/>
          <w:sz w:val="24"/>
          <w:szCs w:val="24"/>
        </w:rPr>
        <w:t>).  S</w:t>
      </w:r>
      <w:r w:rsidR="00B978FF" w:rsidRPr="003E7057">
        <w:rPr>
          <w:rFonts w:ascii="Times New Roman" w:hAnsi="Times New Roman" w:cs="Times New Roman"/>
          <w:sz w:val="24"/>
          <w:szCs w:val="24"/>
        </w:rPr>
        <w:t xml:space="preserve">itcoms </w:t>
      </w:r>
      <w:r w:rsidR="00437A23" w:rsidRPr="003E7057">
        <w:rPr>
          <w:rFonts w:ascii="Times New Roman" w:hAnsi="Times New Roman" w:cs="Times New Roman"/>
          <w:sz w:val="24"/>
          <w:szCs w:val="24"/>
        </w:rPr>
        <w:t xml:space="preserve">and movies throughout most </w:t>
      </w:r>
      <w:r w:rsidR="00B978FF" w:rsidRPr="003E7057">
        <w:rPr>
          <w:rFonts w:ascii="Times New Roman" w:hAnsi="Times New Roman" w:cs="Times New Roman"/>
          <w:sz w:val="24"/>
          <w:szCs w:val="24"/>
        </w:rPr>
        <w:t>of the 80’</w:t>
      </w:r>
      <w:r w:rsidR="00D61170" w:rsidRPr="003E7057">
        <w:rPr>
          <w:rFonts w:ascii="Times New Roman" w:hAnsi="Times New Roman" w:cs="Times New Roman"/>
          <w:sz w:val="24"/>
          <w:szCs w:val="24"/>
        </w:rPr>
        <w:t xml:space="preserve">s typically </w:t>
      </w:r>
      <w:r w:rsidR="00B978FF" w:rsidRPr="003E7057">
        <w:rPr>
          <w:rFonts w:ascii="Times New Roman" w:hAnsi="Times New Roman" w:cs="Times New Roman"/>
          <w:sz w:val="24"/>
          <w:szCs w:val="24"/>
        </w:rPr>
        <w:t xml:space="preserve">portray </w:t>
      </w:r>
      <w:r w:rsidR="00437A23" w:rsidRPr="003E7057">
        <w:rPr>
          <w:rFonts w:ascii="Times New Roman" w:hAnsi="Times New Roman" w:cs="Times New Roman"/>
          <w:sz w:val="24"/>
          <w:szCs w:val="24"/>
        </w:rPr>
        <w:t>women in the</w:t>
      </w:r>
      <w:r w:rsidR="00D61170" w:rsidRPr="003E7057">
        <w:rPr>
          <w:rFonts w:ascii="Times New Roman" w:hAnsi="Times New Roman" w:cs="Times New Roman"/>
          <w:sz w:val="24"/>
          <w:szCs w:val="24"/>
        </w:rPr>
        <w:t xml:space="preserve"> perspective</w:t>
      </w:r>
      <w:r w:rsidR="00437A23" w:rsidRPr="003E7057">
        <w:rPr>
          <w:rFonts w:ascii="Times New Roman" w:hAnsi="Times New Roman" w:cs="Times New Roman"/>
          <w:sz w:val="24"/>
          <w:szCs w:val="24"/>
        </w:rPr>
        <w:t xml:space="preserve"> of cooking</w:t>
      </w:r>
      <w:r w:rsidR="00D61170" w:rsidRPr="003E7057">
        <w:rPr>
          <w:rFonts w:ascii="Times New Roman" w:hAnsi="Times New Roman" w:cs="Times New Roman"/>
          <w:sz w:val="24"/>
          <w:szCs w:val="24"/>
        </w:rPr>
        <w:t xml:space="preserve">.  For example, The Brady Bunch was your average American family, with Alice as their </w:t>
      </w:r>
      <w:r w:rsidR="00DB1B26" w:rsidRPr="003E7057">
        <w:rPr>
          <w:rFonts w:ascii="Times New Roman" w:hAnsi="Times New Roman" w:cs="Times New Roman"/>
          <w:sz w:val="24"/>
          <w:szCs w:val="24"/>
        </w:rPr>
        <w:t>house cleaner</w:t>
      </w:r>
      <w:r w:rsidR="00D61170" w:rsidRPr="003E7057">
        <w:rPr>
          <w:rFonts w:ascii="Times New Roman" w:hAnsi="Times New Roman" w:cs="Times New Roman"/>
          <w:sz w:val="24"/>
          <w:szCs w:val="24"/>
        </w:rPr>
        <w:t>, who did all the cooking (</w:t>
      </w:r>
      <w:r w:rsidR="00DB1B26" w:rsidRPr="003E7057">
        <w:rPr>
          <w:rFonts w:ascii="Times New Roman" w:hAnsi="Times New Roman" w:cs="Times New Roman"/>
          <w:sz w:val="24"/>
          <w:szCs w:val="24"/>
        </w:rPr>
        <w:t>List of The Brady Bunch characters</w:t>
      </w:r>
      <w:r w:rsidR="00D61170" w:rsidRPr="003E7057">
        <w:rPr>
          <w:rFonts w:ascii="Times New Roman" w:hAnsi="Times New Roman" w:cs="Times New Roman"/>
          <w:sz w:val="24"/>
          <w:szCs w:val="24"/>
        </w:rPr>
        <w:t>)</w:t>
      </w:r>
      <w:r w:rsidR="00434F35" w:rsidRPr="003E7057">
        <w:rPr>
          <w:rFonts w:ascii="Times New Roman" w:hAnsi="Times New Roman" w:cs="Times New Roman"/>
          <w:sz w:val="24"/>
          <w:szCs w:val="24"/>
        </w:rPr>
        <w:t xml:space="preserve">.  </w:t>
      </w:r>
      <w:r w:rsidR="00595E64" w:rsidRPr="003E7057">
        <w:rPr>
          <w:rFonts w:ascii="Times New Roman" w:hAnsi="Times New Roman" w:cs="Times New Roman"/>
          <w:sz w:val="24"/>
          <w:szCs w:val="24"/>
        </w:rPr>
        <w:t xml:space="preserve">This </w:t>
      </w:r>
      <w:r w:rsidR="00595E64" w:rsidRPr="003E7057">
        <w:rPr>
          <w:rFonts w:ascii="Times New Roman" w:hAnsi="Times New Roman" w:cs="Times New Roman"/>
          <w:i/>
          <w:sz w:val="24"/>
          <w:szCs w:val="24"/>
        </w:rPr>
        <w:t>myth</w:t>
      </w:r>
      <w:r w:rsidR="00595E64" w:rsidRPr="003E7057">
        <w:rPr>
          <w:rFonts w:ascii="Times New Roman" w:hAnsi="Times New Roman" w:cs="Times New Roman"/>
          <w:sz w:val="24"/>
          <w:szCs w:val="24"/>
        </w:rPr>
        <w:t>,</w:t>
      </w:r>
      <w:r w:rsidR="00437A23" w:rsidRPr="003E7057">
        <w:rPr>
          <w:rFonts w:ascii="Times New Roman" w:hAnsi="Times New Roman" w:cs="Times New Roman"/>
          <w:sz w:val="24"/>
          <w:szCs w:val="24"/>
        </w:rPr>
        <w:t xml:space="preserve"> </w:t>
      </w:r>
      <w:r w:rsidR="00FB440D" w:rsidRPr="003E7057">
        <w:rPr>
          <w:rFonts w:ascii="Times New Roman" w:hAnsi="Times New Roman" w:cs="Times New Roman"/>
          <w:sz w:val="24"/>
          <w:szCs w:val="24"/>
        </w:rPr>
        <w:t>that women are better cooks then men</w:t>
      </w:r>
      <w:r w:rsidR="00437A23" w:rsidRPr="003E7057">
        <w:rPr>
          <w:rFonts w:ascii="Times New Roman" w:hAnsi="Times New Roman" w:cs="Times New Roman"/>
          <w:sz w:val="24"/>
          <w:szCs w:val="24"/>
        </w:rPr>
        <w:t>,</w:t>
      </w:r>
      <w:r w:rsidR="00FB440D" w:rsidRPr="003E7057">
        <w:rPr>
          <w:rFonts w:ascii="Times New Roman" w:hAnsi="Times New Roman" w:cs="Times New Roman"/>
          <w:sz w:val="24"/>
          <w:szCs w:val="24"/>
        </w:rPr>
        <w:t xml:space="preserve"> originates from the early A</w:t>
      </w:r>
      <w:r w:rsidR="00883C00" w:rsidRPr="003E7057">
        <w:rPr>
          <w:rFonts w:ascii="Times New Roman" w:hAnsi="Times New Roman" w:cs="Times New Roman"/>
          <w:sz w:val="24"/>
          <w:szCs w:val="24"/>
        </w:rPr>
        <w:t xml:space="preserve">merican lifestyle of families: </w:t>
      </w:r>
      <w:commentRangeStart w:id="7"/>
      <w:r w:rsidR="00883C00" w:rsidRPr="003E7057">
        <w:rPr>
          <w:rFonts w:ascii="Times New Roman" w:hAnsi="Times New Roman" w:cs="Times New Roman"/>
          <w:sz w:val="24"/>
          <w:szCs w:val="24"/>
        </w:rPr>
        <w:t>T</w:t>
      </w:r>
      <w:r w:rsidR="00C65445" w:rsidRPr="003E7057">
        <w:rPr>
          <w:rFonts w:ascii="Times New Roman" w:hAnsi="Times New Roman" w:cs="Times New Roman"/>
          <w:sz w:val="24"/>
          <w:szCs w:val="24"/>
        </w:rPr>
        <w:t xml:space="preserve">he husband goes to work each day while the wife remains </w:t>
      </w:r>
      <w:r w:rsidR="00595E64" w:rsidRPr="003E7057">
        <w:rPr>
          <w:rFonts w:ascii="Times New Roman" w:hAnsi="Times New Roman" w:cs="Times New Roman"/>
          <w:sz w:val="24"/>
          <w:szCs w:val="24"/>
        </w:rPr>
        <w:t xml:space="preserve">at </w:t>
      </w:r>
      <w:r w:rsidR="00C65445" w:rsidRPr="003E7057">
        <w:rPr>
          <w:rFonts w:ascii="Times New Roman" w:hAnsi="Times New Roman" w:cs="Times New Roman"/>
          <w:sz w:val="24"/>
          <w:szCs w:val="24"/>
        </w:rPr>
        <w:t xml:space="preserve">home and </w:t>
      </w:r>
      <w:r w:rsidR="00595E64" w:rsidRPr="003E7057">
        <w:rPr>
          <w:rFonts w:ascii="Times New Roman" w:hAnsi="Times New Roman" w:cs="Times New Roman"/>
          <w:sz w:val="24"/>
          <w:szCs w:val="24"/>
        </w:rPr>
        <w:t>cares for</w:t>
      </w:r>
      <w:r w:rsidR="00C65445" w:rsidRPr="003E7057">
        <w:rPr>
          <w:rFonts w:ascii="Times New Roman" w:hAnsi="Times New Roman" w:cs="Times New Roman"/>
          <w:sz w:val="24"/>
          <w:szCs w:val="24"/>
        </w:rPr>
        <w:t xml:space="preserve"> </w:t>
      </w:r>
      <w:r w:rsidR="00595E64" w:rsidRPr="003E7057">
        <w:rPr>
          <w:rFonts w:ascii="Times New Roman" w:hAnsi="Times New Roman" w:cs="Times New Roman"/>
          <w:sz w:val="24"/>
          <w:szCs w:val="24"/>
        </w:rPr>
        <w:t>their children</w:t>
      </w:r>
      <w:r w:rsidR="00C65445" w:rsidRPr="003E7057">
        <w:rPr>
          <w:rFonts w:ascii="Times New Roman" w:hAnsi="Times New Roman" w:cs="Times New Roman"/>
          <w:sz w:val="24"/>
          <w:szCs w:val="24"/>
        </w:rPr>
        <w:t xml:space="preserve">, </w:t>
      </w:r>
      <w:r w:rsidR="00595E64" w:rsidRPr="003E7057">
        <w:rPr>
          <w:rFonts w:ascii="Times New Roman" w:hAnsi="Times New Roman" w:cs="Times New Roman"/>
          <w:sz w:val="24"/>
          <w:szCs w:val="24"/>
        </w:rPr>
        <w:t>cleans the home</w:t>
      </w:r>
      <w:r w:rsidR="00C65445" w:rsidRPr="003E7057">
        <w:rPr>
          <w:rFonts w:ascii="Times New Roman" w:hAnsi="Times New Roman" w:cs="Times New Roman"/>
          <w:sz w:val="24"/>
          <w:szCs w:val="24"/>
        </w:rPr>
        <w:t>, and cook</w:t>
      </w:r>
      <w:r w:rsidR="00595E64" w:rsidRPr="003E7057">
        <w:rPr>
          <w:rFonts w:ascii="Times New Roman" w:hAnsi="Times New Roman" w:cs="Times New Roman"/>
          <w:sz w:val="24"/>
          <w:szCs w:val="24"/>
        </w:rPr>
        <w:t>s the meals</w:t>
      </w:r>
      <w:r w:rsidR="00C65445" w:rsidRPr="003E7057">
        <w:rPr>
          <w:rFonts w:ascii="Times New Roman" w:hAnsi="Times New Roman" w:cs="Times New Roman"/>
          <w:sz w:val="24"/>
          <w:szCs w:val="24"/>
        </w:rPr>
        <w:t>.</w:t>
      </w:r>
      <w:commentRangeEnd w:id="7"/>
      <w:r w:rsidR="00B95B10">
        <w:rPr>
          <w:rStyle w:val="CommentReference"/>
        </w:rPr>
        <w:commentReference w:id="7"/>
      </w:r>
    </w:p>
    <w:p w:rsidR="00946BA2" w:rsidRPr="003E7057" w:rsidRDefault="00437A23" w:rsidP="00F415CF">
      <w:pPr>
        <w:spacing w:line="480" w:lineRule="auto"/>
        <w:rPr>
          <w:rFonts w:ascii="Times New Roman" w:hAnsi="Times New Roman" w:cs="Times New Roman"/>
          <w:sz w:val="24"/>
          <w:szCs w:val="24"/>
        </w:rPr>
      </w:pPr>
      <w:r w:rsidRPr="003E7057">
        <w:rPr>
          <w:rFonts w:ascii="Times New Roman" w:hAnsi="Times New Roman" w:cs="Times New Roman"/>
          <w:sz w:val="24"/>
          <w:szCs w:val="24"/>
        </w:rPr>
        <w:tab/>
      </w:r>
      <w:r w:rsidR="00695761" w:rsidRPr="003E7057">
        <w:rPr>
          <w:rFonts w:ascii="Times New Roman" w:hAnsi="Times New Roman" w:cs="Times New Roman"/>
          <w:sz w:val="24"/>
          <w:szCs w:val="24"/>
        </w:rPr>
        <w:t>The recognition of wome</w:t>
      </w:r>
      <w:r w:rsidR="00171221" w:rsidRPr="003E7057">
        <w:rPr>
          <w:rFonts w:ascii="Times New Roman" w:hAnsi="Times New Roman" w:cs="Times New Roman"/>
          <w:sz w:val="24"/>
          <w:szCs w:val="24"/>
        </w:rPr>
        <w:t xml:space="preserve">n as better cooks could possibly be false, considering </w:t>
      </w:r>
      <w:r w:rsidR="000E1659" w:rsidRPr="003E7057">
        <w:rPr>
          <w:rFonts w:ascii="Times New Roman" w:hAnsi="Times New Roman" w:cs="Times New Roman"/>
          <w:sz w:val="24"/>
          <w:szCs w:val="24"/>
        </w:rPr>
        <w:t xml:space="preserve">its </w:t>
      </w:r>
      <w:r w:rsidR="00171221" w:rsidRPr="003E7057">
        <w:rPr>
          <w:rFonts w:ascii="Times New Roman" w:hAnsi="Times New Roman" w:cs="Times New Roman"/>
          <w:sz w:val="24"/>
          <w:szCs w:val="24"/>
        </w:rPr>
        <w:t xml:space="preserve">origination in the early </w:t>
      </w:r>
      <w:ins w:id="8" w:author="Martin Roberts" w:date="2009-05-16T13:36:00Z">
        <w:r w:rsidR="00177695">
          <w:rPr>
            <w:rFonts w:ascii="Times New Roman" w:hAnsi="Times New Roman" w:cs="Times New Roman"/>
            <w:sz w:val="24"/>
            <w:szCs w:val="24"/>
          </w:rPr>
          <w:t xml:space="preserve">nineteenth </w:t>
        </w:r>
      </w:ins>
      <w:commentRangeStart w:id="9"/>
      <w:r w:rsidR="00171221" w:rsidRPr="003E7057">
        <w:rPr>
          <w:rFonts w:ascii="Times New Roman" w:hAnsi="Times New Roman" w:cs="Times New Roman"/>
          <w:sz w:val="24"/>
          <w:szCs w:val="24"/>
        </w:rPr>
        <w:t>19</w:t>
      </w:r>
      <w:r w:rsidR="00171221" w:rsidRPr="003E7057">
        <w:rPr>
          <w:rFonts w:ascii="Times New Roman" w:hAnsi="Times New Roman" w:cs="Times New Roman"/>
          <w:sz w:val="24"/>
          <w:szCs w:val="24"/>
          <w:vertAlign w:val="superscript"/>
        </w:rPr>
        <w:t>th</w:t>
      </w:r>
      <w:commentRangeEnd w:id="9"/>
      <w:r w:rsidR="00B95B10">
        <w:rPr>
          <w:rStyle w:val="CommentReference"/>
        </w:rPr>
        <w:commentReference w:id="9"/>
      </w:r>
      <w:r w:rsidR="00171221" w:rsidRPr="003E7057">
        <w:rPr>
          <w:rFonts w:ascii="Times New Roman" w:hAnsi="Times New Roman" w:cs="Times New Roman"/>
          <w:sz w:val="24"/>
          <w:szCs w:val="24"/>
        </w:rPr>
        <w:t xml:space="preserve"> century household</w:t>
      </w:r>
      <w:r w:rsidR="00695761" w:rsidRPr="003E7057">
        <w:rPr>
          <w:rFonts w:ascii="Times New Roman" w:hAnsi="Times New Roman" w:cs="Times New Roman"/>
          <w:sz w:val="24"/>
          <w:szCs w:val="24"/>
        </w:rPr>
        <w:t>s</w:t>
      </w:r>
      <w:r w:rsidR="00171221" w:rsidRPr="003E7057">
        <w:rPr>
          <w:rFonts w:ascii="Times New Roman" w:hAnsi="Times New Roman" w:cs="Times New Roman"/>
          <w:sz w:val="24"/>
          <w:szCs w:val="24"/>
        </w:rPr>
        <w:t xml:space="preserve">.  According to Chef2Chef.net, </w:t>
      </w:r>
      <w:r w:rsidR="008024A9" w:rsidRPr="003E7057">
        <w:rPr>
          <w:rFonts w:ascii="Times New Roman" w:hAnsi="Times New Roman" w:cs="Times New Roman"/>
          <w:sz w:val="24"/>
          <w:szCs w:val="24"/>
        </w:rPr>
        <w:t xml:space="preserve">currently in 2009, </w:t>
      </w:r>
      <w:r w:rsidR="00171221" w:rsidRPr="003E7057">
        <w:rPr>
          <w:rFonts w:ascii="Times New Roman" w:hAnsi="Times New Roman" w:cs="Times New Roman"/>
          <w:sz w:val="24"/>
          <w:szCs w:val="24"/>
        </w:rPr>
        <w:t xml:space="preserve">seventy-three out of the top one-hundred chefs are male.  Although the number one chef happens to be female, seventy-three percent of American’s top </w:t>
      </w:r>
      <w:r w:rsidR="008024A9" w:rsidRPr="003E7057">
        <w:rPr>
          <w:rFonts w:ascii="Times New Roman" w:hAnsi="Times New Roman" w:cs="Times New Roman"/>
          <w:sz w:val="24"/>
          <w:szCs w:val="24"/>
        </w:rPr>
        <w:t xml:space="preserve">one-hundred </w:t>
      </w:r>
      <w:r w:rsidR="00171221" w:rsidRPr="003E7057">
        <w:rPr>
          <w:rFonts w:ascii="Times New Roman" w:hAnsi="Times New Roman" w:cs="Times New Roman"/>
          <w:sz w:val="24"/>
          <w:szCs w:val="24"/>
        </w:rPr>
        <w:t>chefs are male (</w:t>
      </w:r>
      <w:r w:rsidR="00F77A1F" w:rsidRPr="003E7057">
        <w:rPr>
          <w:rFonts w:ascii="Times New Roman" w:hAnsi="Times New Roman" w:cs="Times New Roman"/>
          <w:sz w:val="24"/>
          <w:szCs w:val="24"/>
        </w:rPr>
        <w:t>100 Top Chefs</w:t>
      </w:r>
      <w:r w:rsidR="00171221" w:rsidRPr="003E7057">
        <w:rPr>
          <w:rFonts w:ascii="Times New Roman" w:hAnsi="Times New Roman" w:cs="Times New Roman"/>
          <w:sz w:val="24"/>
          <w:szCs w:val="24"/>
        </w:rPr>
        <w:t xml:space="preserve">).  </w:t>
      </w:r>
      <w:commentRangeStart w:id="10"/>
      <w:r w:rsidRPr="003E7057">
        <w:rPr>
          <w:rFonts w:ascii="Times New Roman" w:hAnsi="Times New Roman" w:cs="Times New Roman"/>
          <w:sz w:val="24"/>
          <w:szCs w:val="24"/>
        </w:rPr>
        <w:t>The truth might</w:t>
      </w:r>
      <w:r w:rsidR="008024A9" w:rsidRPr="003E7057">
        <w:rPr>
          <w:rFonts w:ascii="Times New Roman" w:hAnsi="Times New Roman" w:cs="Times New Roman"/>
          <w:sz w:val="24"/>
          <w:szCs w:val="24"/>
        </w:rPr>
        <w:t xml:space="preserve"> even</w:t>
      </w:r>
      <w:r w:rsidRPr="003E7057">
        <w:rPr>
          <w:rFonts w:ascii="Times New Roman" w:hAnsi="Times New Roman" w:cs="Times New Roman"/>
          <w:sz w:val="24"/>
          <w:szCs w:val="24"/>
        </w:rPr>
        <w:t xml:space="preserve"> be that women cannot cook.  </w:t>
      </w:r>
      <w:commentRangeEnd w:id="10"/>
      <w:r w:rsidR="00B95B10">
        <w:rPr>
          <w:rStyle w:val="CommentReference"/>
        </w:rPr>
        <w:commentReference w:id="10"/>
      </w:r>
      <w:r w:rsidRPr="003E7057">
        <w:rPr>
          <w:rFonts w:ascii="Times New Roman" w:hAnsi="Times New Roman" w:cs="Times New Roman"/>
          <w:sz w:val="24"/>
          <w:szCs w:val="24"/>
        </w:rPr>
        <w:t>The reason that so many women are unable to produce ex</w:t>
      </w:r>
      <w:r w:rsidR="008C03CA" w:rsidRPr="003E7057">
        <w:rPr>
          <w:rFonts w:ascii="Times New Roman" w:hAnsi="Times New Roman" w:cs="Times New Roman"/>
          <w:sz w:val="24"/>
          <w:szCs w:val="24"/>
        </w:rPr>
        <w:t xml:space="preserve">cellent quality meals is because they are </w:t>
      </w:r>
      <w:r w:rsidRPr="003E7057">
        <w:rPr>
          <w:rFonts w:ascii="Times New Roman" w:hAnsi="Times New Roman" w:cs="Times New Roman"/>
          <w:sz w:val="24"/>
          <w:szCs w:val="24"/>
        </w:rPr>
        <w:t xml:space="preserve">cooking </w:t>
      </w:r>
      <w:r w:rsidR="008C03CA" w:rsidRPr="003E7057">
        <w:rPr>
          <w:rFonts w:ascii="Times New Roman" w:hAnsi="Times New Roman" w:cs="Times New Roman"/>
          <w:sz w:val="24"/>
          <w:szCs w:val="24"/>
        </w:rPr>
        <w:t>with speed, and performing this action as a necessity</w:t>
      </w:r>
      <w:r w:rsidRPr="003E7057">
        <w:rPr>
          <w:rFonts w:ascii="Times New Roman" w:hAnsi="Times New Roman" w:cs="Times New Roman"/>
          <w:sz w:val="24"/>
          <w:szCs w:val="24"/>
        </w:rPr>
        <w:t xml:space="preserve"> rather than </w:t>
      </w:r>
      <w:r w:rsidR="0099032E" w:rsidRPr="003E7057">
        <w:rPr>
          <w:rFonts w:ascii="Times New Roman" w:hAnsi="Times New Roman" w:cs="Times New Roman"/>
          <w:sz w:val="24"/>
          <w:szCs w:val="24"/>
        </w:rPr>
        <w:t xml:space="preserve">a luxury pastime.  Women also are less likely to experiment and try new idea when cooking </w:t>
      </w:r>
      <w:r w:rsidR="008C03CA" w:rsidRPr="003E7057">
        <w:rPr>
          <w:rFonts w:ascii="Times New Roman" w:hAnsi="Times New Roman" w:cs="Times New Roman"/>
          <w:sz w:val="24"/>
          <w:szCs w:val="24"/>
        </w:rPr>
        <w:t>(Why Women Can't Cook).</w:t>
      </w:r>
      <w:r w:rsidR="0097117E" w:rsidRPr="003E7057">
        <w:rPr>
          <w:rFonts w:ascii="Times New Roman" w:hAnsi="Times New Roman" w:cs="Times New Roman"/>
          <w:sz w:val="24"/>
          <w:szCs w:val="24"/>
        </w:rPr>
        <w:t xml:space="preserve">  </w:t>
      </w:r>
      <w:r w:rsidR="000E1659" w:rsidRPr="003E7057">
        <w:rPr>
          <w:rFonts w:ascii="Times New Roman" w:hAnsi="Times New Roman" w:cs="Times New Roman"/>
          <w:sz w:val="24"/>
          <w:szCs w:val="24"/>
        </w:rPr>
        <w:t>Outside the home, males are commonly the chefs</w:t>
      </w:r>
      <w:commentRangeStart w:id="11"/>
      <w:r w:rsidR="000E1659" w:rsidRPr="003E7057">
        <w:rPr>
          <w:rFonts w:ascii="Times New Roman" w:hAnsi="Times New Roman" w:cs="Times New Roman"/>
          <w:sz w:val="24"/>
          <w:szCs w:val="24"/>
        </w:rPr>
        <w:t xml:space="preserve"> </w:t>
      </w:r>
      <w:del w:id="12" w:author=" " w:date="2009-04-28T21:11:00Z">
        <w:r w:rsidR="000E1659" w:rsidRPr="003E7057" w:rsidDel="00B95B10">
          <w:rPr>
            <w:rFonts w:ascii="Times New Roman" w:hAnsi="Times New Roman" w:cs="Times New Roman"/>
            <w:sz w:val="24"/>
            <w:szCs w:val="24"/>
          </w:rPr>
          <w:delText xml:space="preserve">seen </w:delText>
        </w:r>
        <w:commentRangeEnd w:id="11"/>
        <w:r w:rsidR="00B95B10" w:rsidDel="00B95B10">
          <w:rPr>
            <w:rStyle w:val="CommentReference"/>
          </w:rPr>
          <w:commentReference w:id="11"/>
        </w:r>
      </w:del>
      <w:r w:rsidR="000E1659" w:rsidRPr="003E7057">
        <w:rPr>
          <w:rFonts w:ascii="Times New Roman" w:hAnsi="Times New Roman" w:cs="Times New Roman"/>
          <w:sz w:val="24"/>
          <w:szCs w:val="24"/>
        </w:rPr>
        <w:t>in five star restaurants, featured on television, and used in advertisements.  Rarely do viewers see a female chef in a commercial advertising for an Olive Garden or Outback Steakhouse restaurant.</w:t>
      </w:r>
      <w:ins w:id="13" w:author="Martin Roberts" w:date="2009-05-16T13:57:00Z">
        <w:r w:rsidR="003233ED">
          <w:rPr>
            <w:rFonts w:ascii="Times New Roman" w:hAnsi="Times New Roman" w:cs="Times New Roman"/>
            <w:sz w:val="24"/>
            <w:szCs w:val="24"/>
          </w:rPr>
          <w:t xml:space="preserve">  </w:t>
        </w:r>
        <w:r w:rsidR="003233ED" w:rsidRPr="003E7057">
          <w:rPr>
            <w:rFonts w:ascii="Times New Roman" w:hAnsi="Times New Roman" w:cs="Times New Roman"/>
            <w:sz w:val="24"/>
            <w:szCs w:val="24"/>
          </w:rPr>
          <w:t xml:space="preserve">Although not a high-class restaurant </w:t>
        </w:r>
        <w:r w:rsidR="003233ED" w:rsidRPr="003E7057">
          <w:rPr>
            <w:rFonts w:ascii="Times New Roman" w:hAnsi="Times New Roman" w:cs="Times New Roman"/>
            <w:sz w:val="24"/>
            <w:szCs w:val="24"/>
          </w:rPr>
          <w:lastRenderedPageBreak/>
          <w:t>illustration, Spongebob Squarepants is a cartoon that depicts the restaurants throughout America.  The main character, Spongebob, is a fry cook at the Crusty Crab.  This particular stereotype of women looks solely at the role of women in the household, where men generally do not cook</w:t>
        </w:r>
        <w:commentRangeStart w:id="14"/>
        <w:r w:rsidR="003233ED" w:rsidRPr="003E7057">
          <w:rPr>
            <w:rFonts w:ascii="Times New Roman" w:hAnsi="Times New Roman" w:cs="Times New Roman"/>
            <w:sz w:val="24"/>
            <w:szCs w:val="24"/>
          </w:rPr>
          <w:t>.</w:t>
        </w:r>
      </w:ins>
      <w:commentRangeEnd w:id="14"/>
      <w:r w:rsidR="00BB3A09">
        <w:rPr>
          <w:rStyle w:val="CommentReference"/>
        </w:rPr>
        <w:commentReference w:id="14"/>
      </w:r>
      <w:ins w:id="15" w:author="Martin Roberts" w:date="2009-05-16T13:57:00Z">
        <w:r w:rsidR="003233ED" w:rsidRPr="003E7057">
          <w:rPr>
            <w:rFonts w:ascii="Times New Roman" w:hAnsi="Times New Roman" w:cs="Times New Roman"/>
            <w:sz w:val="24"/>
            <w:szCs w:val="24"/>
          </w:rPr>
          <w:t xml:space="preserve">  </w:t>
        </w:r>
      </w:ins>
    </w:p>
    <w:p w:rsidR="00434F35" w:rsidRPr="003E7057" w:rsidRDefault="00F77A1F" w:rsidP="00F415CF">
      <w:pPr>
        <w:spacing w:line="480" w:lineRule="auto"/>
        <w:rPr>
          <w:rFonts w:ascii="Times New Roman" w:hAnsi="Times New Roman" w:cs="Times New Roman"/>
          <w:sz w:val="24"/>
          <w:szCs w:val="24"/>
        </w:rPr>
      </w:pPr>
      <w:r w:rsidRPr="003E7057">
        <w:rPr>
          <w:rFonts w:ascii="Times New Roman" w:hAnsi="Times New Roman" w:cs="Times New Roman"/>
          <w:sz w:val="24"/>
          <w:szCs w:val="24"/>
        </w:rPr>
        <w:tab/>
      </w:r>
      <w:r w:rsidR="00695761" w:rsidRPr="003E7057">
        <w:rPr>
          <w:rFonts w:ascii="Times New Roman" w:hAnsi="Times New Roman" w:cs="Times New Roman"/>
          <w:sz w:val="24"/>
          <w:szCs w:val="24"/>
        </w:rPr>
        <w:t xml:space="preserve">The traditional roles of women in the home gave birth to a stereotype that women are better cooks in today’s culture.  </w:t>
      </w:r>
      <w:r w:rsidR="00464602" w:rsidRPr="003E7057">
        <w:rPr>
          <w:rFonts w:ascii="Times New Roman" w:hAnsi="Times New Roman" w:cs="Times New Roman"/>
          <w:sz w:val="24"/>
          <w:szCs w:val="24"/>
        </w:rPr>
        <w:t>Throughout America today, high-class restaurants, cruise ships, and even television shows such as food network have head chefs who are males.</w:t>
      </w:r>
      <w:r w:rsidR="008024A9" w:rsidRPr="003E7057">
        <w:rPr>
          <w:rFonts w:ascii="Times New Roman" w:hAnsi="Times New Roman" w:cs="Times New Roman"/>
          <w:sz w:val="24"/>
          <w:szCs w:val="24"/>
        </w:rPr>
        <w:t xml:space="preserve">  </w:t>
      </w:r>
      <w:commentRangeStart w:id="16"/>
      <w:commentRangeStart w:id="17"/>
      <w:r w:rsidR="00695761" w:rsidRPr="003E7057">
        <w:rPr>
          <w:rFonts w:ascii="Times New Roman" w:hAnsi="Times New Roman" w:cs="Times New Roman"/>
          <w:sz w:val="24"/>
          <w:szCs w:val="24"/>
        </w:rPr>
        <w:t xml:space="preserve">Although not a high-class restaurant illustration, </w:t>
      </w:r>
      <w:r w:rsidR="008024A9" w:rsidRPr="003E7057">
        <w:rPr>
          <w:rFonts w:ascii="Times New Roman" w:hAnsi="Times New Roman" w:cs="Times New Roman"/>
          <w:sz w:val="24"/>
          <w:szCs w:val="24"/>
        </w:rPr>
        <w:t xml:space="preserve">Spongebob Squarepants is a </w:t>
      </w:r>
      <w:r w:rsidR="00695761" w:rsidRPr="003E7057">
        <w:rPr>
          <w:rFonts w:ascii="Times New Roman" w:hAnsi="Times New Roman" w:cs="Times New Roman"/>
          <w:sz w:val="24"/>
          <w:szCs w:val="24"/>
        </w:rPr>
        <w:t>cartoon that depicts the restaurants throughout America.  T</w:t>
      </w:r>
      <w:r w:rsidR="008024A9" w:rsidRPr="003E7057">
        <w:rPr>
          <w:rFonts w:ascii="Times New Roman" w:hAnsi="Times New Roman" w:cs="Times New Roman"/>
          <w:sz w:val="24"/>
          <w:szCs w:val="24"/>
        </w:rPr>
        <w:t xml:space="preserve">he main character, Spongebob, is a fry cook at the Crusty Crab.  </w:t>
      </w:r>
      <w:r w:rsidR="00464602" w:rsidRPr="003E7057">
        <w:rPr>
          <w:rFonts w:ascii="Times New Roman" w:hAnsi="Times New Roman" w:cs="Times New Roman"/>
          <w:sz w:val="24"/>
          <w:szCs w:val="24"/>
        </w:rPr>
        <w:t xml:space="preserve">This particular stereotype of women looks solely at the role of women in the household, where men generally do not cook.  </w:t>
      </w:r>
      <w:commentRangeEnd w:id="16"/>
      <w:r w:rsidR="00B95B10">
        <w:rPr>
          <w:rStyle w:val="CommentReference"/>
        </w:rPr>
        <w:commentReference w:id="16"/>
      </w:r>
      <w:commentRangeEnd w:id="17"/>
      <w:r w:rsidR="003233ED">
        <w:rPr>
          <w:rStyle w:val="CommentReference"/>
        </w:rPr>
        <w:commentReference w:id="17"/>
      </w:r>
      <w:r w:rsidR="00F415CF" w:rsidRPr="003E7057">
        <w:rPr>
          <w:rFonts w:ascii="Times New Roman" w:hAnsi="Times New Roman" w:cs="Times New Roman"/>
          <w:sz w:val="24"/>
          <w:szCs w:val="24"/>
        </w:rPr>
        <w:t>Looking</w:t>
      </w:r>
      <w:r w:rsidR="008024A9" w:rsidRPr="003E7057">
        <w:rPr>
          <w:rFonts w:ascii="Times New Roman" w:hAnsi="Times New Roman" w:cs="Times New Roman"/>
          <w:sz w:val="24"/>
          <w:szCs w:val="24"/>
        </w:rPr>
        <w:t xml:space="preserve"> at </w:t>
      </w:r>
      <w:r w:rsidR="00F415CF" w:rsidRPr="003E7057">
        <w:rPr>
          <w:rFonts w:ascii="Times New Roman" w:hAnsi="Times New Roman" w:cs="Times New Roman"/>
          <w:sz w:val="24"/>
          <w:szCs w:val="24"/>
        </w:rPr>
        <w:t>an</w:t>
      </w:r>
      <w:r w:rsidR="008024A9" w:rsidRPr="003E7057">
        <w:rPr>
          <w:rFonts w:ascii="Times New Roman" w:hAnsi="Times New Roman" w:cs="Times New Roman"/>
          <w:sz w:val="24"/>
          <w:szCs w:val="24"/>
        </w:rPr>
        <w:t xml:space="preserve"> overall </w:t>
      </w:r>
      <w:r w:rsidR="00F415CF" w:rsidRPr="003E7057">
        <w:rPr>
          <w:rFonts w:ascii="Times New Roman" w:hAnsi="Times New Roman" w:cs="Times New Roman"/>
          <w:sz w:val="24"/>
          <w:szCs w:val="24"/>
        </w:rPr>
        <w:t>representation of cooks in America</w:t>
      </w:r>
      <w:r w:rsidR="008024A9" w:rsidRPr="003E7057">
        <w:rPr>
          <w:rFonts w:ascii="Times New Roman" w:hAnsi="Times New Roman" w:cs="Times New Roman"/>
          <w:sz w:val="24"/>
          <w:szCs w:val="24"/>
        </w:rPr>
        <w:t>,</w:t>
      </w:r>
      <w:r w:rsidR="00F415CF" w:rsidRPr="003E7057">
        <w:rPr>
          <w:rFonts w:ascii="Times New Roman" w:hAnsi="Times New Roman" w:cs="Times New Roman"/>
          <w:sz w:val="24"/>
          <w:szCs w:val="24"/>
        </w:rPr>
        <w:t xml:space="preserve"> far </w:t>
      </w:r>
      <w:r w:rsidR="008024A9" w:rsidRPr="003E7057">
        <w:rPr>
          <w:rFonts w:ascii="Times New Roman" w:hAnsi="Times New Roman" w:cs="Times New Roman"/>
          <w:sz w:val="24"/>
          <w:szCs w:val="24"/>
        </w:rPr>
        <w:t xml:space="preserve">more </w:t>
      </w:r>
      <w:r w:rsidR="00F415CF" w:rsidRPr="003E7057">
        <w:rPr>
          <w:rFonts w:ascii="Times New Roman" w:hAnsi="Times New Roman" w:cs="Times New Roman"/>
          <w:sz w:val="24"/>
          <w:szCs w:val="24"/>
        </w:rPr>
        <w:t xml:space="preserve">of them are </w:t>
      </w:r>
      <w:r w:rsidR="008024A9" w:rsidRPr="003E7057">
        <w:rPr>
          <w:rFonts w:ascii="Times New Roman" w:hAnsi="Times New Roman" w:cs="Times New Roman"/>
          <w:sz w:val="24"/>
          <w:szCs w:val="24"/>
        </w:rPr>
        <w:t>men</w:t>
      </w:r>
      <w:r w:rsidR="00F415CF" w:rsidRPr="003E7057">
        <w:rPr>
          <w:rFonts w:ascii="Times New Roman" w:hAnsi="Times New Roman" w:cs="Times New Roman"/>
          <w:sz w:val="24"/>
          <w:szCs w:val="24"/>
        </w:rPr>
        <w:t xml:space="preserve">.  </w:t>
      </w:r>
      <w:r w:rsidR="00434F35" w:rsidRPr="003E7057">
        <w:rPr>
          <w:rFonts w:ascii="Times New Roman" w:hAnsi="Times New Roman" w:cs="Times New Roman"/>
          <w:sz w:val="24"/>
          <w:szCs w:val="24"/>
        </w:rPr>
        <w:t xml:space="preserve">The fact that there are more male chefs in the workplace and publicized does not mean that men are better cooks than women are; it simply </w:t>
      </w:r>
      <w:r w:rsidR="00AE31D7" w:rsidRPr="003E7057">
        <w:rPr>
          <w:rFonts w:ascii="Times New Roman" w:hAnsi="Times New Roman" w:cs="Times New Roman"/>
          <w:sz w:val="24"/>
          <w:szCs w:val="24"/>
        </w:rPr>
        <w:t>discredits</w:t>
      </w:r>
      <w:r w:rsidR="00434F35" w:rsidRPr="003E7057">
        <w:rPr>
          <w:rFonts w:ascii="Times New Roman" w:hAnsi="Times New Roman" w:cs="Times New Roman"/>
          <w:sz w:val="24"/>
          <w:szCs w:val="24"/>
        </w:rPr>
        <w:t xml:space="preserve"> the stereotype of women</w:t>
      </w:r>
      <w:r w:rsidR="00AE31D7" w:rsidRPr="003E7057">
        <w:rPr>
          <w:rFonts w:ascii="Times New Roman" w:hAnsi="Times New Roman" w:cs="Times New Roman"/>
          <w:sz w:val="24"/>
          <w:szCs w:val="24"/>
        </w:rPr>
        <w:t xml:space="preserve"> being better cooks than men</w:t>
      </w:r>
      <w:r w:rsidR="00434F35" w:rsidRPr="003E7057">
        <w:rPr>
          <w:rFonts w:ascii="Times New Roman" w:hAnsi="Times New Roman" w:cs="Times New Roman"/>
          <w:sz w:val="24"/>
          <w:szCs w:val="24"/>
        </w:rPr>
        <w:t>.  Although society puts women in the gender role of preparing the best quality of food</w:t>
      </w:r>
      <w:r w:rsidR="00464602" w:rsidRPr="003E7057">
        <w:rPr>
          <w:rFonts w:ascii="Times New Roman" w:hAnsi="Times New Roman" w:cs="Times New Roman"/>
          <w:sz w:val="24"/>
          <w:szCs w:val="24"/>
        </w:rPr>
        <w:t>,</w:t>
      </w:r>
      <w:r w:rsidR="00434F35" w:rsidRPr="003E7057">
        <w:rPr>
          <w:rFonts w:ascii="Times New Roman" w:hAnsi="Times New Roman" w:cs="Times New Roman"/>
          <w:sz w:val="24"/>
          <w:szCs w:val="24"/>
        </w:rPr>
        <w:t xml:space="preserve"> </w:t>
      </w:r>
      <w:r w:rsidR="00AE31D7" w:rsidRPr="003E7057">
        <w:rPr>
          <w:rFonts w:ascii="Times New Roman" w:hAnsi="Times New Roman" w:cs="Times New Roman"/>
          <w:sz w:val="24"/>
          <w:szCs w:val="24"/>
        </w:rPr>
        <w:t xml:space="preserve">gender </w:t>
      </w:r>
      <w:r w:rsidR="00434F35" w:rsidRPr="003E7057">
        <w:rPr>
          <w:rFonts w:ascii="Times New Roman" w:hAnsi="Times New Roman" w:cs="Times New Roman"/>
          <w:sz w:val="24"/>
          <w:szCs w:val="24"/>
        </w:rPr>
        <w:t>mostly likely</w:t>
      </w:r>
      <w:r w:rsidR="00464602" w:rsidRPr="003E7057">
        <w:rPr>
          <w:rFonts w:ascii="Times New Roman" w:hAnsi="Times New Roman" w:cs="Times New Roman"/>
          <w:sz w:val="24"/>
          <w:szCs w:val="24"/>
        </w:rPr>
        <w:t xml:space="preserve"> does not affect whether the male or female is better in the culinary arts.</w:t>
      </w:r>
      <w:r w:rsidR="00DD4F98" w:rsidRPr="003E7057">
        <w:rPr>
          <w:rFonts w:ascii="Times New Roman" w:hAnsi="Times New Roman" w:cs="Times New Roman"/>
          <w:sz w:val="24"/>
          <w:szCs w:val="24"/>
        </w:rPr>
        <w:t xml:space="preserve">  </w:t>
      </w:r>
      <w:r w:rsidR="00727DF6" w:rsidRPr="003E7057">
        <w:rPr>
          <w:rFonts w:ascii="Times New Roman" w:hAnsi="Times New Roman" w:cs="Times New Roman"/>
          <w:sz w:val="24"/>
          <w:szCs w:val="24"/>
        </w:rPr>
        <w:t xml:space="preserve">The real answer to the question of whether or not women are better cooks than men is perhaps unanswerable, because this stereotype depicts women in the household where </w:t>
      </w:r>
      <w:r w:rsidR="009869E0" w:rsidRPr="003E7057">
        <w:rPr>
          <w:rFonts w:ascii="Times New Roman" w:hAnsi="Times New Roman" w:cs="Times New Roman"/>
          <w:sz w:val="24"/>
          <w:szCs w:val="24"/>
        </w:rPr>
        <w:t xml:space="preserve">men normally do not cook, and </w:t>
      </w:r>
      <w:r w:rsidR="00727DF6" w:rsidRPr="003E7057">
        <w:rPr>
          <w:rFonts w:ascii="Times New Roman" w:hAnsi="Times New Roman" w:cs="Times New Roman"/>
          <w:sz w:val="24"/>
          <w:szCs w:val="24"/>
        </w:rPr>
        <w:t>top notch, excellent quality meals are generally not prepared.</w:t>
      </w:r>
    </w:p>
    <w:p w:rsidR="009869E0" w:rsidRPr="003E7057" w:rsidRDefault="009869E0"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BC6804" w:rsidRDefault="00BC6804" w:rsidP="00BC6804">
      <w:pPr>
        <w:spacing w:line="480" w:lineRule="auto"/>
        <w:rPr>
          <w:rFonts w:ascii="Times New Roman" w:hAnsi="Times New Roman" w:cs="Times New Roman"/>
          <w:sz w:val="24"/>
          <w:szCs w:val="24"/>
        </w:rPr>
      </w:pPr>
    </w:p>
    <w:p w:rsidR="00661A4A" w:rsidRPr="003E7057" w:rsidRDefault="00661A4A" w:rsidP="00BC6804">
      <w:pPr>
        <w:spacing w:line="480" w:lineRule="auto"/>
        <w:jc w:val="center"/>
        <w:rPr>
          <w:rFonts w:ascii="Times New Roman" w:hAnsi="Times New Roman" w:cs="Times New Roman"/>
          <w:sz w:val="24"/>
          <w:szCs w:val="24"/>
        </w:rPr>
      </w:pPr>
      <w:r w:rsidRPr="003E7057">
        <w:rPr>
          <w:rFonts w:ascii="Times New Roman" w:hAnsi="Times New Roman" w:cs="Times New Roman"/>
          <w:sz w:val="24"/>
          <w:szCs w:val="24"/>
        </w:rPr>
        <w:t>Works Cited</w:t>
      </w:r>
    </w:p>
    <w:p w:rsidR="00661A4A" w:rsidRPr="003E7057" w:rsidRDefault="00661A4A" w:rsidP="00F415CF">
      <w:pPr>
        <w:spacing w:line="480" w:lineRule="auto"/>
        <w:jc w:val="center"/>
        <w:rPr>
          <w:rFonts w:ascii="Times New Roman" w:hAnsi="Times New Roman" w:cs="Times New Roman"/>
          <w:sz w:val="24"/>
          <w:szCs w:val="24"/>
        </w:rPr>
      </w:pPr>
    </w:p>
    <w:p w:rsidR="00D61170" w:rsidRPr="003E7057" w:rsidRDefault="00661A4A" w:rsidP="00F415CF">
      <w:pPr>
        <w:spacing w:line="480" w:lineRule="auto"/>
        <w:ind w:left="720" w:hanging="720"/>
        <w:rPr>
          <w:rFonts w:ascii="Times New Roman" w:hAnsi="Times New Roman" w:cs="Times New Roman"/>
          <w:sz w:val="24"/>
          <w:szCs w:val="24"/>
        </w:rPr>
      </w:pPr>
      <w:commentRangeStart w:id="18"/>
      <w:commentRangeStart w:id="19"/>
      <w:r w:rsidRPr="003E7057">
        <w:rPr>
          <w:rFonts w:ascii="Times New Roman" w:hAnsi="Times New Roman" w:cs="Times New Roman"/>
          <w:sz w:val="24"/>
          <w:szCs w:val="24"/>
        </w:rPr>
        <w:t xml:space="preserve">D, Linda. </w:t>
      </w:r>
      <w:r w:rsidR="00D61170" w:rsidRPr="003E7057">
        <w:rPr>
          <w:rFonts w:ascii="Times New Roman" w:hAnsi="Times New Roman" w:cs="Times New Roman"/>
          <w:sz w:val="24"/>
          <w:szCs w:val="24"/>
        </w:rPr>
        <w:t xml:space="preserve"> </w:t>
      </w:r>
      <w:r w:rsidR="00FB440D" w:rsidRPr="003E7057">
        <w:rPr>
          <w:rFonts w:ascii="Times New Roman" w:hAnsi="Times New Roman" w:cs="Times New Roman"/>
          <w:sz w:val="24"/>
          <w:szCs w:val="24"/>
        </w:rPr>
        <w:t>“</w:t>
      </w:r>
      <w:r w:rsidRPr="003E7057">
        <w:rPr>
          <w:rFonts w:ascii="Times New Roman" w:hAnsi="Times New Roman" w:cs="Times New Roman"/>
          <w:sz w:val="24"/>
          <w:szCs w:val="24"/>
        </w:rPr>
        <w:t>Gender Roles and Feminism.</w:t>
      </w:r>
      <w:r w:rsidR="00FB440D" w:rsidRPr="003E7057">
        <w:rPr>
          <w:rFonts w:ascii="Times New Roman" w:hAnsi="Times New Roman" w:cs="Times New Roman"/>
          <w:sz w:val="24"/>
          <w:szCs w:val="24"/>
        </w:rPr>
        <w:t>”</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u w:val="single"/>
        </w:rPr>
        <w:t>G</w:t>
      </w:r>
      <w:r w:rsidR="00D61170" w:rsidRPr="003E7057">
        <w:rPr>
          <w:rFonts w:ascii="Times New Roman" w:hAnsi="Times New Roman" w:cs="Times New Roman"/>
          <w:sz w:val="24"/>
          <w:szCs w:val="24"/>
          <w:u w:val="single"/>
        </w:rPr>
        <w:t>a</w:t>
      </w:r>
      <w:r w:rsidRPr="003E7057">
        <w:rPr>
          <w:rFonts w:ascii="Times New Roman" w:hAnsi="Times New Roman" w:cs="Times New Roman"/>
          <w:sz w:val="24"/>
          <w:szCs w:val="24"/>
          <w:u w:val="single"/>
        </w:rPr>
        <w:t>ther</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rPr>
        <w:t xml:space="preserve">3 Feb. 2006. </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rPr>
        <w:t>19 Apr. 2009 &lt;</w:t>
      </w:r>
      <w:hyperlink r:id="rId8" w:history="1">
        <w:r w:rsidR="00072F75" w:rsidRPr="003E7057">
          <w:rPr>
            <w:rStyle w:val="Hyperlink"/>
            <w:rFonts w:ascii="Times New Roman" w:hAnsi="Times New Roman" w:cs="Times New Roman"/>
            <w:sz w:val="24"/>
            <w:szCs w:val="24"/>
          </w:rPr>
          <w:t>http://www.gather.com/viewArticle.jsp?articlefield=281474976727868</w:t>
        </w:r>
      </w:hyperlink>
      <w:r w:rsidRPr="003E7057">
        <w:rPr>
          <w:rFonts w:ascii="Times New Roman" w:hAnsi="Times New Roman" w:cs="Times New Roman"/>
          <w:sz w:val="24"/>
          <w:szCs w:val="24"/>
        </w:rPr>
        <w:t>&gt;.</w:t>
      </w:r>
    </w:p>
    <w:p w:rsidR="009869E0" w:rsidRPr="003E7057" w:rsidRDefault="009869E0" w:rsidP="009869E0">
      <w:pPr>
        <w:spacing w:line="480" w:lineRule="auto"/>
        <w:ind w:left="720" w:hanging="720"/>
        <w:rPr>
          <w:rFonts w:ascii="Times New Roman" w:hAnsi="Times New Roman" w:cs="Times New Roman"/>
          <w:sz w:val="24"/>
          <w:szCs w:val="24"/>
        </w:rPr>
      </w:pPr>
      <w:r w:rsidRPr="003E7057">
        <w:rPr>
          <w:rFonts w:ascii="Times New Roman" w:hAnsi="Times New Roman" w:cs="Times New Roman"/>
          <w:sz w:val="24"/>
          <w:szCs w:val="24"/>
        </w:rPr>
        <w:t xml:space="preserve">Holden, Sam.  “Why Women Can't Cook.”  </w:t>
      </w:r>
      <w:r w:rsidRPr="003E7057">
        <w:rPr>
          <w:rFonts w:ascii="Times New Roman" w:hAnsi="Times New Roman" w:cs="Times New Roman"/>
          <w:sz w:val="24"/>
          <w:szCs w:val="24"/>
          <w:u w:val="single"/>
        </w:rPr>
        <w:t>Mail Online</w:t>
      </w:r>
      <w:r w:rsidRPr="003E7057">
        <w:rPr>
          <w:rFonts w:ascii="Times New Roman" w:hAnsi="Times New Roman" w:cs="Times New Roman"/>
          <w:sz w:val="24"/>
          <w:szCs w:val="24"/>
        </w:rPr>
        <w:t>.  8 Nov. 2007.  Associated Northcliffe Digital.  19 Apr. 2009 &lt;</w:t>
      </w:r>
      <w:hyperlink r:id="rId9" w:history="1">
        <w:r w:rsidRPr="003E7057">
          <w:rPr>
            <w:rStyle w:val="Hyperlink"/>
            <w:rFonts w:ascii="Times New Roman" w:hAnsi="Times New Roman" w:cs="Times New Roman"/>
            <w:sz w:val="24"/>
            <w:szCs w:val="24"/>
          </w:rPr>
          <w:t>http://www.dailymail.co.uk/femail/article-492405/Why-women-cook--brave-husband.html</w:t>
        </w:r>
      </w:hyperlink>
      <w:r w:rsidRPr="003E7057">
        <w:rPr>
          <w:rFonts w:ascii="Times New Roman" w:hAnsi="Times New Roman" w:cs="Times New Roman"/>
          <w:sz w:val="24"/>
          <w:szCs w:val="24"/>
        </w:rPr>
        <w:t>&gt;.</w:t>
      </w:r>
    </w:p>
    <w:p w:rsidR="00DB1B26" w:rsidRDefault="00DB1B26" w:rsidP="00F415CF">
      <w:pPr>
        <w:spacing w:line="480" w:lineRule="auto"/>
        <w:ind w:left="720" w:hanging="720"/>
        <w:rPr>
          <w:rFonts w:ascii="Times New Roman" w:hAnsi="Times New Roman" w:cs="Times New Roman"/>
          <w:sz w:val="24"/>
          <w:szCs w:val="24"/>
        </w:rPr>
      </w:pPr>
      <w:r w:rsidRPr="003E7057">
        <w:rPr>
          <w:rFonts w:ascii="Times New Roman" w:hAnsi="Times New Roman" w:cs="Times New Roman"/>
          <w:sz w:val="24"/>
          <w:szCs w:val="24"/>
        </w:rPr>
        <w:t>“</w:t>
      </w:r>
      <w:r w:rsidR="00D61170" w:rsidRPr="003E7057">
        <w:rPr>
          <w:rFonts w:ascii="Times New Roman" w:hAnsi="Times New Roman" w:cs="Times New Roman"/>
          <w:sz w:val="24"/>
          <w:szCs w:val="24"/>
        </w:rPr>
        <w:t xml:space="preserve">List of </w:t>
      </w:r>
      <w:r w:rsidRPr="003E7057">
        <w:rPr>
          <w:rFonts w:ascii="Times New Roman" w:hAnsi="Times New Roman" w:cs="Times New Roman"/>
          <w:sz w:val="24"/>
          <w:szCs w:val="24"/>
        </w:rPr>
        <w:t>the</w:t>
      </w:r>
      <w:r w:rsidR="00D61170" w:rsidRPr="003E7057">
        <w:rPr>
          <w:rFonts w:ascii="Times New Roman" w:hAnsi="Times New Roman" w:cs="Times New Roman"/>
          <w:sz w:val="24"/>
          <w:szCs w:val="24"/>
        </w:rPr>
        <w:t xml:space="preserve"> Brady Bunch </w:t>
      </w:r>
      <w:r w:rsidRPr="003E7057">
        <w:rPr>
          <w:rFonts w:ascii="Times New Roman" w:hAnsi="Times New Roman" w:cs="Times New Roman"/>
          <w:sz w:val="24"/>
          <w:szCs w:val="24"/>
        </w:rPr>
        <w:t>C</w:t>
      </w:r>
      <w:r w:rsidR="00D61170" w:rsidRPr="003E7057">
        <w:rPr>
          <w:rFonts w:ascii="Times New Roman" w:hAnsi="Times New Roman" w:cs="Times New Roman"/>
          <w:sz w:val="24"/>
          <w:szCs w:val="24"/>
        </w:rPr>
        <w:t>haracters.</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u w:val="single"/>
        </w:rPr>
        <w:t>Wikipedia</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17 Apr. 2009. </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Wikimedia Foundations, Inc. </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19 Apr. 2009 &lt;</w:t>
      </w:r>
      <w:hyperlink r:id="rId10" w:history="1">
        <w:r w:rsidR="00D61170" w:rsidRPr="003E7057">
          <w:rPr>
            <w:rStyle w:val="Hyperlink"/>
            <w:rFonts w:ascii="Times New Roman" w:hAnsi="Times New Roman" w:cs="Times New Roman"/>
            <w:sz w:val="24"/>
            <w:szCs w:val="24"/>
          </w:rPr>
          <w:t>http://en.wikipedia.org/wiki/Characters_of_The_Brady_Bunch#Alice_Nelson-Franklin</w:t>
        </w:r>
      </w:hyperlink>
      <w:r w:rsidR="00D61170" w:rsidRPr="003E7057">
        <w:rPr>
          <w:rFonts w:ascii="Times New Roman" w:hAnsi="Times New Roman" w:cs="Times New Roman"/>
          <w:sz w:val="24"/>
          <w:szCs w:val="24"/>
        </w:rPr>
        <w:t>&gt;.</w:t>
      </w:r>
    </w:p>
    <w:p w:rsidR="00BC6804" w:rsidRPr="003E7057" w:rsidRDefault="00BC6804" w:rsidP="00BC6804">
      <w:pPr>
        <w:spacing w:line="480" w:lineRule="auto"/>
        <w:ind w:left="720" w:hanging="720"/>
        <w:rPr>
          <w:rFonts w:ascii="Times New Roman" w:hAnsi="Times New Roman" w:cs="Times New Roman"/>
          <w:sz w:val="24"/>
          <w:szCs w:val="24"/>
        </w:rPr>
      </w:pPr>
      <w:r w:rsidRPr="00DC1570">
        <w:rPr>
          <w:rFonts w:ascii="Times New Roman" w:hAnsi="Times New Roman" w:cs="Times New Roman"/>
          <w:sz w:val="24"/>
          <w:szCs w:val="24"/>
        </w:rPr>
        <w:t xml:space="preserve">"What is Gender?." </w:t>
      </w:r>
      <w:r w:rsidRPr="00DC1570">
        <w:rPr>
          <w:rFonts w:ascii="Times New Roman" w:hAnsi="Times New Roman" w:cs="Times New Roman"/>
          <w:sz w:val="24"/>
          <w:szCs w:val="24"/>
          <w:u w:val="single"/>
        </w:rPr>
        <w:t>Food and Agriculture Organization of the United Nations</w:t>
      </w:r>
      <w:r w:rsidRPr="00DC1570">
        <w:rPr>
          <w:rFonts w:ascii="Times New Roman" w:hAnsi="Times New Roman" w:cs="Times New Roman"/>
          <w:sz w:val="24"/>
          <w:szCs w:val="24"/>
        </w:rPr>
        <w:t>. 2004. 21 Apr. 2009 &lt;</w:t>
      </w:r>
      <w:hyperlink r:id="rId11" w:history="1">
        <w:r w:rsidRPr="00BC6804">
          <w:rPr>
            <w:rStyle w:val="Hyperlink"/>
            <w:rFonts w:ascii="Times New Roman" w:hAnsi="Times New Roman" w:cs="Times New Roman"/>
            <w:sz w:val="24"/>
            <w:szCs w:val="24"/>
          </w:rPr>
          <w:t>http://www.fao.org/docrep/007/y5608e/y5608e01.htm</w:t>
        </w:r>
      </w:hyperlink>
      <w:r w:rsidRPr="00DC1570">
        <w:rPr>
          <w:rFonts w:ascii="Times New Roman" w:hAnsi="Times New Roman" w:cs="Times New Roman"/>
          <w:sz w:val="24"/>
          <w:szCs w:val="24"/>
        </w:rPr>
        <w:t>&gt;.</w:t>
      </w:r>
    </w:p>
    <w:p w:rsidR="00171221" w:rsidRDefault="00171221" w:rsidP="00F415CF">
      <w:pPr>
        <w:spacing w:line="480" w:lineRule="auto"/>
        <w:ind w:left="720" w:hanging="720"/>
        <w:rPr>
          <w:rFonts w:ascii="Times New Roman" w:hAnsi="Times New Roman" w:cs="Times New Roman"/>
          <w:sz w:val="24"/>
          <w:szCs w:val="24"/>
        </w:rPr>
      </w:pPr>
      <w:r w:rsidRPr="003E7057">
        <w:rPr>
          <w:rFonts w:ascii="Times New Roman" w:hAnsi="Times New Roman" w:cs="Times New Roman"/>
          <w:sz w:val="24"/>
          <w:szCs w:val="24"/>
        </w:rPr>
        <w:t xml:space="preserve">"100 Top Chefs." </w:t>
      </w:r>
      <w:r w:rsidR="00A218C1" w:rsidRPr="003E7057">
        <w:rPr>
          <w:rFonts w:ascii="Times New Roman" w:hAnsi="Times New Roman" w:cs="Times New Roman"/>
          <w:sz w:val="24"/>
          <w:szCs w:val="24"/>
        </w:rPr>
        <w:t xml:space="preserve"> </w:t>
      </w:r>
      <w:r w:rsidRPr="003E7057">
        <w:rPr>
          <w:rFonts w:ascii="Times New Roman" w:hAnsi="Times New Roman" w:cs="Times New Roman"/>
          <w:sz w:val="24"/>
          <w:szCs w:val="24"/>
          <w:u w:val="single"/>
        </w:rPr>
        <w:t>Chef2Chef Culinary Portal</w:t>
      </w:r>
      <w:r w:rsidR="00727DF6" w:rsidRPr="003E7057">
        <w:rPr>
          <w:rFonts w:ascii="Times New Roman" w:hAnsi="Times New Roman" w:cs="Times New Roman"/>
          <w:sz w:val="24"/>
          <w:szCs w:val="24"/>
        </w:rPr>
        <w:t xml:space="preserve">.  </w:t>
      </w:r>
      <w:r w:rsidRPr="003E7057">
        <w:rPr>
          <w:rFonts w:ascii="Times New Roman" w:hAnsi="Times New Roman" w:cs="Times New Roman"/>
          <w:sz w:val="24"/>
          <w:szCs w:val="24"/>
        </w:rPr>
        <w:t xml:space="preserve">19 Apr. 2009.  The French Culinary Institute. </w:t>
      </w:r>
      <w:r w:rsidR="00A218C1" w:rsidRPr="003E7057">
        <w:rPr>
          <w:rFonts w:ascii="Times New Roman" w:hAnsi="Times New Roman" w:cs="Times New Roman"/>
          <w:sz w:val="24"/>
          <w:szCs w:val="24"/>
        </w:rPr>
        <w:t xml:space="preserve"> </w:t>
      </w:r>
      <w:r w:rsidRPr="003E7057">
        <w:rPr>
          <w:rFonts w:ascii="Times New Roman" w:hAnsi="Times New Roman" w:cs="Times New Roman"/>
          <w:sz w:val="24"/>
          <w:szCs w:val="24"/>
        </w:rPr>
        <w:t>19 Apr. 2009 &lt;</w:t>
      </w:r>
      <w:hyperlink r:id="rId12" w:history="1">
        <w:r w:rsidRPr="003E7057">
          <w:rPr>
            <w:rStyle w:val="Hyperlink"/>
            <w:rFonts w:ascii="Times New Roman" w:hAnsi="Times New Roman" w:cs="Times New Roman"/>
            <w:sz w:val="24"/>
            <w:szCs w:val="24"/>
          </w:rPr>
          <w:t>http://chef2chef.net/rank/chefs.shtml</w:t>
        </w:r>
      </w:hyperlink>
      <w:r w:rsidRPr="003E7057">
        <w:rPr>
          <w:rFonts w:ascii="Times New Roman" w:hAnsi="Times New Roman" w:cs="Times New Roman"/>
          <w:sz w:val="24"/>
          <w:szCs w:val="24"/>
        </w:rPr>
        <w:t>&gt;.</w:t>
      </w:r>
      <w:commentRangeEnd w:id="18"/>
      <w:r w:rsidR="00B95B10">
        <w:rPr>
          <w:rStyle w:val="CommentReference"/>
        </w:rPr>
        <w:commentReference w:id="18"/>
      </w:r>
      <w:commentRangeEnd w:id="19"/>
      <w:r w:rsidR="00DA7E37">
        <w:rPr>
          <w:rStyle w:val="CommentReference"/>
        </w:rPr>
        <w:commentReference w:id="19"/>
      </w:r>
    </w:p>
    <w:sectPr w:rsidR="00171221" w:rsidSect="007B35AD">
      <w:headerReference w:type="default" r:id="rId13"/>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18T07:05:00Z" w:initials="MSOffice">
    <w:p w:rsidR="00BB3A09" w:rsidRDefault="00BB3A09">
      <w:pPr>
        <w:pStyle w:val="CommentText"/>
      </w:pPr>
      <w:r>
        <w:rPr>
          <w:rStyle w:val="CommentReference"/>
        </w:rPr>
        <w:annotationRef/>
      </w:r>
      <w:r>
        <w:t>SIGNED: M. Lane</w:t>
      </w:r>
    </w:p>
  </w:comment>
  <w:comment w:id="2" w:author=" " w:date="2009-04-28T21:06:00Z" w:initials="MSOffice">
    <w:p w:rsidR="00B95B10" w:rsidRDefault="00B95B10">
      <w:pPr>
        <w:pStyle w:val="CommentText"/>
      </w:pPr>
      <w:r>
        <w:rPr>
          <w:rStyle w:val="CommentReference"/>
        </w:rPr>
        <w:annotationRef/>
      </w:r>
      <w:r>
        <w:t>12.1?</w:t>
      </w:r>
    </w:p>
  </w:comment>
  <w:comment w:id="4" w:author=" " w:date="2009-04-28T21:08:00Z" w:initials="MSOffice">
    <w:p w:rsidR="00B95B10" w:rsidRDefault="00B95B10">
      <w:pPr>
        <w:pStyle w:val="CommentText"/>
      </w:pPr>
      <w:r>
        <w:rPr>
          <w:rStyle w:val="CommentReference"/>
        </w:rPr>
        <w:annotationRef/>
      </w:r>
      <w:r>
        <w:t>these are actions; make them “roles”</w:t>
      </w:r>
    </w:p>
  </w:comment>
  <w:comment w:id="6" w:author=" " w:date="2009-04-28T21:08:00Z" w:initials="MSOffice">
    <w:p w:rsidR="00B95B10" w:rsidRDefault="00B95B10">
      <w:pPr>
        <w:pStyle w:val="CommentText"/>
      </w:pPr>
      <w:r>
        <w:rPr>
          <w:rStyle w:val="CommentReference"/>
        </w:rPr>
        <w:annotationRef/>
      </w:r>
      <w:r>
        <w:t>write out</w:t>
      </w:r>
    </w:p>
  </w:comment>
  <w:comment w:id="7" w:author=" " w:date="2009-04-28T21:10:00Z" w:initials="MSOffice">
    <w:p w:rsidR="00B95B10" w:rsidRDefault="00B95B10">
      <w:pPr>
        <w:pStyle w:val="CommentText"/>
      </w:pPr>
      <w:r>
        <w:rPr>
          <w:rStyle w:val="CommentReference"/>
        </w:rPr>
        <w:annotationRef/>
      </w:r>
      <w:r>
        <w:t>good job explicitly stating the source</w:t>
      </w:r>
    </w:p>
  </w:comment>
  <w:comment w:id="9" w:author=" " w:date="2009-04-28T21:10:00Z" w:initials="MSOffice">
    <w:p w:rsidR="00B95B10" w:rsidRDefault="00B95B10">
      <w:pPr>
        <w:pStyle w:val="CommentText"/>
      </w:pPr>
      <w:r>
        <w:rPr>
          <w:rStyle w:val="CommentReference"/>
        </w:rPr>
        <w:annotationRef/>
      </w:r>
      <w:r>
        <w:t>write out</w:t>
      </w:r>
    </w:p>
  </w:comment>
  <w:comment w:id="10" w:author=" " w:date="2009-04-28T21:10:00Z" w:initials="MSOffice">
    <w:p w:rsidR="00B95B10" w:rsidRDefault="00B95B10">
      <w:pPr>
        <w:pStyle w:val="CommentText"/>
      </w:pPr>
      <w:r>
        <w:rPr>
          <w:rStyle w:val="CommentReference"/>
        </w:rPr>
        <w:annotationRef/>
      </w:r>
      <w:r>
        <w:t>interesting point</w:t>
      </w:r>
    </w:p>
  </w:comment>
  <w:comment w:id="11" w:author=" " w:date="2009-04-28T21:11:00Z" w:initials="MSOffice">
    <w:p w:rsidR="00B95B10" w:rsidRDefault="00B95B10">
      <w:pPr>
        <w:pStyle w:val="CommentText"/>
      </w:pPr>
      <w:r>
        <w:rPr>
          <w:rStyle w:val="CommentReference"/>
        </w:rPr>
        <w:annotationRef/>
      </w:r>
      <w:r>
        <w:t>9.3</w:t>
      </w:r>
    </w:p>
  </w:comment>
  <w:comment w:id="14" w:author=" " w:date="2009-05-18T07:05:00Z" w:initials="MSOffice">
    <w:p w:rsidR="00BB3A09" w:rsidRDefault="00BB3A09">
      <w:pPr>
        <w:pStyle w:val="CommentText"/>
      </w:pPr>
      <w:r>
        <w:rPr>
          <w:rStyle w:val="CommentReference"/>
        </w:rPr>
        <w:annotationRef/>
      </w:r>
      <w:r>
        <w:t>good revisions here</w:t>
      </w:r>
    </w:p>
  </w:comment>
  <w:comment w:id="16" w:author=" " w:date="2009-04-28T21:13:00Z" w:initials="MSOffice">
    <w:p w:rsidR="00B95B10" w:rsidRDefault="00B95B10">
      <w:pPr>
        <w:pStyle w:val="CommentText"/>
      </w:pPr>
      <w:r>
        <w:rPr>
          <w:rStyle w:val="CommentReference"/>
        </w:rPr>
        <w:annotationRef/>
      </w:r>
      <w:r>
        <w:t>if this is your introductory paragraph, do not introduce new examples in your conclusion; introduce this sooner</w:t>
      </w:r>
    </w:p>
  </w:comment>
  <w:comment w:id="17" w:author="Martin Roberts" w:date="2009-05-16T13:57:00Z" w:initials="M.D.R">
    <w:p w:rsidR="003233ED" w:rsidRDefault="003233ED">
      <w:pPr>
        <w:pStyle w:val="CommentText"/>
      </w:pPr>
      <w:r>
        <w:rPr>
          <w:rStyle w:val="CommentReference"/>
        </w:rPr>
        <w:annotationRef/>
      </w:r>
      <w:r>
        <w:t>I moved this sentence to the end of the above paragraph</w:t>
      </w:r>
    </w:p>
  </w:comment>
  <w:comment w:id="18" w:author=" " w:date="2009-04-28T21:05:00Z" w:initials="MSOffice">
    <w:p w:rsidR="00B95B10" w:rsidRDefault="00B95B10">
      <w:pPr>
        <w:pStyle w:val="CommentText"/>
      </w:pPr>
      <w:r>
        <w:rPr>
          <w:rStyle w:val="CommentReference"/>
        </w:rPr>
        <w:annotationRef/>
      </w:r>
      <w:r>
        <w:t>These are good sources, but why didn’t you annotate any of them with diigo?</w:t>
      </w:r>
    </w:p>
  </w:comment>
  <w:comment w:id="19" w:author="Martin Roberts" w:date="2009-05-16T13:55:00Z" w:initials="M.D.R">
    <w:p w:rsidR="00DA7E37" w:rsidRDefault="00DA7E37">
      <w:pPr>
        <w:pStyle w:val="CommentText"/>
      </w:pPr>
      <w:r>
        <w:rPr>
          <w:rStyle w:val="CommentReference"/>
        </w:rPr>
        <w:annotationRef/>
      </w:r>
      <w:r>
        <w:t xml:space="preserve">I did </w:t>
      </w:r>
      <w:r w:rsidR="003233ED">
        <w:t>annotate all of them, and when I open them they all work, I don’t know why they do not work for you.</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024" w:rsidRDefault="00D64024" w:rsidP="007B35AD">
      <w:r>
        <w:separator/>
      </w:r>
    </w:p>
  </w:endnote>
  <w:endnote w:type="continuationSeparator" w:id="0">
    <w:p w:rsidR="00D64024" w:rsidRDefault="00D64024" w:rsidP="007B35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024" w:rsidRDefault="00D64024" w:rsidP="007B35AD">
      <w:r>
        <w:separator/>
      </w:r>
    </w:p>
  </w:footnote>
  <w:footnote w:type="continuationSeparator" w:id="0">
    <w:p w:rsidR="00D64024" w:rsidRDefault="00D64024" w:rsidP="007B35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E16" w:rsidRPr="003E7057" w:rsidRDefault="00040E16">
    <w:pPr>
      <w:pStyle w:val="Header"/>
      <w:jc w:val="right"/>
      <w:rPr>
        <w:rFonts w:ascii="Times New Roman" w:hAnsi="Times New Roman" w:cs="Times New Roman"/>
        <w:sz w:val="24"/>
        <w:szCs w:val="24"/>
      </w:rPr>
    </w:pPr>
    <w:r w:rsidRPr="003E7057">
      <w:rPr>
        <w:rFonts w:ascii="Times New Roman" w:hAnsi="Times New Roman" w:cs="Times New Roman"/>
        <w:sz w:val="24"/>
        <w:szCs w:val="24"/>
      </w:rPr>
      <w:t xml:space="preserve">Roberts </w:t>
    </w:r>
    <w:sdt>
      <w:sdtPr>
        <w:rPr>
          <w:rFonts w:ascii="Times New Roman" w:hAnsi="Times New Roman" w:cs="Times New Roman"/>
          <w:sz w:val="24"/>
          <w:szCs w:val="24"/>
        </w:rPr>
        <w:id w:val="238251800"/>
        <w:docPartObj>
          <w:docPartGallery w:val="Page Numbers (Top of Page)"/>
          <w:docPartUnique/>
        </w:docPartObj>
      </w:sdtPr>
      <w:sdtContent>
        <w:r w:rsidR="002E0B4F" w:rsidRPr="003E7057">
          <w:rPr>
            <w:rFonts w:ascii="Times New Roman" w:hAnsi="Times New Roman" w:cs="Times New Roman"/>
            <w:sz w:val="24"/>
            <w:szCs w:val="24"/>
          </w:rPr>
          <w:fldChar w:fldCharType="begin"/>
        </w:r>
        <w:r w:rsidR="000C44D5" w:rsidRPr="003E7057">
          <w:rPr>
            <w:rFonts w:ascii="Times New Roman" w:hAnsi="Times New Roman" w:cs="Times New Roman"/>
            <w:sz w:val="24"/>
            <w:szCs w:val="24"/>
          </w:rPr>
          <w:instrText xml:space="preserve"> PAGE   \* MERGEFORMAT </w:instrText>
        </w:r>
        <w:r w:rsidR="002E0B4F" w:rsidRPr="003E7057">
          <w:rPr>
            <w:rFonts w:ascii="Times New Roman" w:hAnsi="Times New Roman" w:cs="Times New Roman"/>
            <w:sz w:val="24"/>
            <w:szCs w:val="24"/>
          </w:rPr>
          <w:fldChar w:fldCharType="separate"/>
        </w:r>
        <w:r w:rsidR="0018002C">
          <w:rPr>
            <w:rFonts w:ascii="Times New Roman" w:hAnsi="Times New Roman" w:cs="Times New Roman"/>
            <w:noProof/>
            <w:sz w:val="24"/>
            <w:szCs w:val="24"/>
          </w:rPr>
          <w:t>2</w:t>
        </w:r>
        <w:r w:rsidR="002E0B4F" w:rsidRPr="003E7057">
          <w:rPr>
            <w:rFonts w:ascii="Times New Roman" w:hAnsi="Times New Roman" w:cs="Times New Roman"/>
            <w:sz w:val="24"/>
            <w:szCs w:val="24"/>
          </w:rPr>
          <w:fldChar w:fldCharType="end"/>
        </w:r>
      </w:sdtContent>
    </w:sdt>
  </w:p>
  <w:p w:rsidR="00040E16" w:rsidRDefault="00040E1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B35AD"/>
    <w:rsid w:val="00040E16"/>
    <w:rsid w:val="00064BE1"/>
    <w:rsid w:val="00065E8E"/>
    <w:rsid w:val="00072F75"/>
    <w:rsid w:val="000A0275"/>
    <w:rsid w:val="000C44D5"/>
    <w:rsid w:val="000E1659"/>
    <w:rsid w:val="00155A95"/>
    <w:rsid w:val="00163C3D"/>
    <w:rsid w:val="00171221"/>
    <w:rsid w:val="00177695"/>
    <w:rsid w:val="0018002C"/>
    <w:rsid w:val="00197932"/>
    <w:rsid w:val="001E72C8"/>
    <w:rsid w:val="001F4BEF"/>
    <w:rsid w:val="002B686E"/>
    <w:rsid w:val="002E0B4F"/>
    <w:rsid w:val="003228BA"/>
    <w:rsid w:val="003232AE"/>
    <w:rsid w:val="003233ED"/>
    <w:rsid w:val="003443C7"/>
    <w:rsid w:val="00350E63"/>
    <w:rsid w:val="003742F7"/>
    <w:rsid w:val="003E7057"/>
    <w:rsid w:val="00426670"/>
    <w:rsid w:val="00434F35"/>
    <w:rsid w:val="00435638"/>
    <w:rsid w:val="00437A23"/>
    <w:rsid w:val="00452203"/>
    <w:rsid w:val="00464602"/>
    <w:rsid w:val="004C6D62"/>
    <w:rsid w:val="004F7E53"/>
    <w:rsid w:val="005013BC"/>
    <w:rsid w:val="00595E64"/>
    <w:rsid w:val="005A6612"/>
    <w:rsid w:val="00661A4A"/>
    <w:rsid w:val="00695761"/>
    <w:rsid w:val="007155E6"/>
    <w:rsid w:val="00727DF6"/>
    <w:rsid w:val="00742FB5"/>
    <w:rsid w:val="007B35AD"/>
    <w:rsid w:val="007E7A66"/>
    <w:rsid w:val="008024A9"/>
    <w:rsid w:val="0081521D"/>
    <w:rsid w:val="00827CEB"/>
    <w:rsid w:val="008368A3"/>
    <w:rsid w:val="00883C00"/>
    <w:rsid w:val="008A76DD"/>
    <w:rsid w:val="008C03CA"/>
    <w:rsid w:val="00946BA2"/>
    <w:rsid w:val="00964BD3"/>
    <w:rsid w:val="0097117E"/>
    <w:rsid w:val="009869E0"/>
    <w:rsid w:val="0099032E"/>
    <w:rsid w:val="0099587A"/>
    <w:rsid w:val="009B033D"/>
    <w:rsid w:val="00A218C1"/>
    <w:rsid w:val="00A33F52"/>
    <w:rsid w:val="00A672CE"/>
    <w:rsid w:val="00AD63AC"/>
    <w:rsid w:val="00AE31D7"/>
    <w:rsid w:val="00B15379"/>
    <w:rsid w:val="00B95B10"/>
    <w:rsid w:val="00B978FF"/>
    <w:rsid w:val="00BA7F5A"/>
    <w:rsid w:val="00BB3A09"/>
    <w:rsid w:val="00BC1C05"/>
    <w:rsid w:val="00BC6804"/>
    <w:rsid w:val="00C5752D"/>
    <w:rsid w:val="00C65445"/>
    <w:rsid w:val="00C87A7D"/>
    <w:rsid w:val="00CD687B"/>
    <w:rsid w:val="00D20ED6"/>
    <w:rsid w:val="00D53CCD"/>
    <w:rsid w:val="00D61170"/>
    <w:rsid w:val="00D64024"/>
    <w:rsid w:val="00D74926"/>
    <w:rsid w:val="00D95F5C"/>
    <w:rsid w:val="00DA7E37"/>
    <w:rsid w:val="00DB1B26"/>
    <w:rsid w:val="00DC1570"/>
    <w:rsid w:val="00DD4F98"/>
    <w:rsid w:val="00DF6A30"/>
    <w:rsid w:val="00E33B67"/>
    <w:rsid w:val="00E5222E"/>
    <w:rsid w:val="00F158B2"/>
    <w:rsid w:val="00F338B7"/>
    <w:rsid w:val="00F415CF"/>
    <w:rsid w:val="00F77A1F"/>
    <w:rsid w:val="00FB440D"/>
    <w:rsid w:val="00FF43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9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5AD"/>
    <w:pPr>
      <w:tabs>
        <w:tab w:val="center" w:pos="4680"/>
        <w:tab w:val="right" w:pos="9360"/>
      </w:tabs>
    </w:pPr>
  </w:style>
  <w:style w:type="character" w:customStyle="1" w:styleId="HeaderChar">
    <w:name w:val="Header Char"/>
    <w:basedOn w:val="DefaultParagraphFont"/>
    <w:link w:val="Header"/>
    <w:uiPriority w:val="99"/>
    <w:rsid w:val="007B35AD"/>
  </w:style>
  <w:style w:type="paragraph" w:styleId="Footer">
    <w:name w:val="footer"/>
    <w:basedOn w:val="Normal"/>
    <w:link w:val="FooterChar"/>
    <w:uiPriority w:val="99"/>
    <w:semiHidden/>
    <w:unhideWhenUsed/>
    <w:rsid w:val="007B35AD"/>
    <w:pPr>
      <w:tabs>
        <w:tab w:val="center" w:pos="4680"/>
        <w:tab w:val="right" w:pos="9360"/>
      </w:tabs>
    </w:pPr>
  </w:style>
  <w:style w:type="character" w:customStyle="1" w:styleId="FooterChar">
    <w:name w:val="Footer Char"/>
    <w:basedOn w:val="DefaultParagraphFont"/>
    <w:link w:val="Footer"/>
    <w:uiPriority w:val="99"/>
    <w:semiHidden/>
    <w:rsid w:val="007B35AD"/>
  </w:style>
  <w:style w:type="paragraph" w:styleId="BalloonText">
    <w:name w:val="Balloon Text"/>
    <w:basedOn w:val="Normal"/>
    <w:link w:val="BalloonTextChar"/>
    <w:uiPriority w:val="99"/>
    <w:semiHidden/>
    <w:unhideWhenUsed/>
    <w:rsid w:val="007B35AD"/>
    <w:rPr>
      <w:rFonts w:ascii="Tahoma" w:hAnsi="Tahoma" w:cs="Tahoma"/>
      <w:sz w:val="16"/>
      <w:szCs w:val="16"/>
    </w:rPr>
  </w:style>
  <w:style w:type="character" w:customStyle="1" w:styleId="BalloonTextChar">
    <w:name w:val="Balloon Text Char"/>
    <w:basedOn w:val="DefaultParagraphFont"/>
    <w:link w:val="BalloonText"/>
    <w:uiPriority w:val="99"/>
    <w:semiHidden/>
    <w:rsid w:val="007B35AD"/>
    <w:rPr>
      <w:rFonts w:ascii="Tahoma" w:hAnsi="Tahoma" w:cs="Tahoma"/>
      <w:sz w:val="16"/>
      <w:szCs w:val="16"/>
    </w:rPr>
  </w:style>
  <w:style w:type="paragraph" w:styleId="DocumentMap">
    <w:name w:val="Document Map"/>
    <w:basedOn w:val="Normal"/>
    <w:link w:val="DocumentMapChar"/>
    <w:uiPriority w:val="99"/>
    <w:semiHidden/>
    <w:unhideWhenUsed/>
    <w:rsid w:val="008024A9"/>
    <w:rPr>
      <w:rFonts w:ascii="Tahoma" w:hAnsi="Tahoma" w:cs="Tahoma"/>
      <w:sz w:val="16"/>
      <w:szCs w:val="16"/>
    </w:rPr>
  </w:style>
  <w:style w:type="character" w:customStyle="1" w:styleId="DocumentMapChar">
    <w:name w:val="Document Map Char"/>
    <w:basedOn w:val="DefaultParagraphFont"/>
    <w:link w:val="DocumentMap"/>
    <w:uiPriority w:val="99"/>
    <w:semiHidden/>
    <w:rsid w:val="008024A9"/>
    <w:rPr>
      <w:rFonts w:ascii="Tahoma" w:hAnsi="Tahoma" w:cs="Tahoma"/>
      <w:sz w:val="16"/>
      <w:szCs w:val="16"/>
    </w:rPr>
  </w:style>
  <w:style w:type="character" w:styleId="Hyperlink">
    <w:name w:val="Hyperlink"/>
    <w:basedOn w:val="DefaultParagraphFont"/>
    <w:uiPriority w:val="99"/>
    <w:unhideWhenUsed/>
    <w:rsid w:val="00072F75"/>
    <w:rPr>
      <w:color w:val="0000FF" w:themeColor="hyperlink"/>
      <w:u w:val="single"/>
    </w:rPr>
  </w:style>
  <w:style w:type="character" w:styleId="FollowedHyperlink">
    <w:name w:val="FollowedHyperlink"/>
    <w:basedOn w:val="DefaultParagraphFont"/>
    <w:uiPriority w:val="99"/>
    <w:semiHidden/>
    <w:unhideWhenUsed/>
    <w:rsid w:val="00072F75"/>
    <w:rPr>
      <w:color w:val="800080" w:themeColor="followedHyperlink"/>
      <w:u w:val="single"/>
    </w:rPr>
  </w:style>
  <w:style w:type="character" w:styleId="CommentReference">
    <w:name w:val="annotation reference"/>
    <w:basedOn w:val="DefaultParagraphFont"/>
    <w:uiPriority w:val="99"/>
    <w:semiHidden/>
    <w:unhideWhenUsed/>
    <w:rsid w:val="00B95B10"/>
    <w:rPr>
      <w:sz w:val="16"/>
      <w:szCs w:val="16"/>
    </w:rPr>
  </w:style>
  <w:style w:type="paragraph" w:styleId="CommentText">
    <w:name w:val="annotation text"/>
    <w:basedOn w:val="Normal"/>
    <w:link w:val="CommentTextChar"/>
    <w:uiPriority w:val="99"/>
    <w:semiHidden/>
    <w:unhideWhenUsed/>
    <w:rsid w:val="00B95B10"/>
    <w:rPr>
      <w:sz w:val="20"/>
      <w:szCs w:val="20"/>
    </w:rPr>
  </w:style>
  <w:style w:type="character" w:customStyle="1" w:styleId="CommentTextChar">
    <w:name w:val="Comment Text Char"/>
    <w:basedOn w:val="DefaultParagraphFont"/>
    <w:link w:val="CommentText"/>
    <w:uiPriority w:val="99"/>
    <w:semiHidden/>
    <w:rsid w:val="00B95B10"/>
    <w:rPr>
      <w:sz w:val="20"/>
      <w:szCs w:val="20"/>
    </w:rPr>
  </w:style>
  <w:style w:type="paragraph" w:styleId="CommentSubject">
    <w:name w:val="annotation subject"/>
    <w:basedOn w:val="CommentText"/>
    <w:next w:val="CommentText"/>
    <w:link w:val="CommentSubjectChar"/>
    <w:uiPriority w:val="99"/>
    <w:semiHidden/>
    <w:unhideWhenUsed/>
    <w:rsid w:val="00B95B10"/>
    <w:rPr>
      <w:b/>
      <w:bCs/>
    </w:rPr>
  </w:style>
  <w:style w:type="character" w:customStyle="1" w:styleId="CommentSubjectChar">
    <w:name w:val="Comment Subject Char"/>
    <w:basedOn w:val="CommentTextChar"/>
    <w:link w:val="CommentSubject"/>
    <w:uiPriority w:val="99"/>
    <w:semiHidden/>
    <w:rsid w:val="00B95B10"/>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igo.com/05kmp"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diigo.com/05kn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diigo.com/05lm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iigo.com/05knf" TargetMode="External"/><Relationship Id="rId4" Type="http://schemas.openxmlformats.org/officeDocument/2006/relationships/webSettings" Target="webSettings.xml"/><Relationship Id="rId9" Type="http://schemas.openxmlformats.org/officeDocument/2006/relationships/hyperlink" Target="http://www.diigo.com/05kn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65AFF-5E01-460D-AA4A-0DE873A3C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Roberts</dc:creator>
  <cp:keywords/>
  <dc:description/>
  <cp:lastModifiedBy>Martin Roberts</cp:lastModifiedBy>
  <cp:revision>2</cp:revision>
  <cp:lastPrinted>2009-04-20T02:47:00Z</cp:lastPrinted>
  <dcterms:created xsi:type="dcterms:W3CDTF">2009-05-18T23:17:00Z</dcterms:created>
  <dcterms:modified xsi:type="dcterms:W3CDTF">2009-05-18T23:17:00Z</dcterms:modified>
</cp:coreProperties>
</file>